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7" w:type="dxa"/>
        <w:tblInd w:w="-44" w:type="dxa"/>
        <w:tblLayout w:type="fixed"/>
        <w:tblLook w:val="0000"/>
      </w:tblPr>
      <w:tblGrid>
        <w:gridCol w:w="44"/>
        <w:gridCol w:w="1594"/>
        <w:gridCol w:w="44"/>
        <w:gridCol w:w="496"/>
        <w:gridCol w:w="674"/>
        <w:gridCol w:w="540"/>
        <w:gridCol w:w="2340"/>
        <w:gridCol w:w="1800"/>
        <w:gridCol w:w="1146"/>
        <w:gridCol w:w="285"/>
        <w:gridCol w:w="44"/>
      </w:tblGrid>
      <w:tr w:rsidR="00417BDA" w:rsidTr="002C2212">
        <w:trPr>
          <w:gridBefore w:val="1"/>
          <w:wBefore w:w="44" w:type="dxa"/>
          <w:tblHeader/>
        </w:trPr>
        <w:tc>
          <w:tcPr>
            <w:tcW w:w="5688" w:type="dxa"/>
            <w:gridSpan w:val="6"/>
            <w:tcBorders>
              <w:top w:val="single" w:sz="18" w:space="0" w:color="000000"/>
              <w:left w:val="single" w:sz="18" w:space="0" w:color="000000"/>
            </w:tcBorders>
            <w:shd w:val="clear" w:color="auto" w:fill="auto"/>
          </w:tcPr>
          <w:p w:rsidR="00417BDA" w:rsidRDefault="00417BDA">
            <w:pPr>
              <w:pStyle w:val="Heading1"/>
              <w:rPr>
                <w:sz w:val="22"/>
              </w:rPr>
            </w:pPr>
            <w:r>
              <w:t>Recommendation for HL7 RIM and/or Vocabulary Changes</w:t>
            </w:r>
          </w:p>
        </w:tc>
        <w:tc>
          <w:tcPr>
            <w:tcW w:w="2946" w:type="dxa"/>
            <w:gridSpan w:val="2"/>
            <w:tcBorders>
              <w:top w:val="single" w:sz="18" w:space="0" w:color="000000"/>
              <w:left w:val="single" w:sz="18" w:space="0" w:color="000000"/>
            </w:tcBorders>
            <w:shd w:val="clear" w:color="auto" w:fill="auto"/>
          </w:tcPr>
          <w:p w:rsidR="00417BDA" w:rsidRDefault="00417BDA">
            <w:pPr>
              <w:rPr>
                <w:sz w:val="22"/>
                <w:szCs w:val="22"/>
              </w:rPr>
            </w:pPr>
            <w:r>
              <w:rPr>
                <w:b/>
                <w:bCs/>
                <w:sz w:val="22"/>
                <w:szCs w:val="22"/>
              </w:rPr>
              <w:t>RECOMMENDATION ID</w:t>
            </w:r>
            <w:r>
              <w:rPr>
                <w:rStyle w:val="FootnoteCharacters"/>
                <w:b/>
                <w:bCs/>
                <w:sz w:val="22"/>
                <w:szCs w:val="22"/>
              </w:rPr>
              <w:footnoteReference w:id="1"/>
            </w:r>
            <w:r>
              <w:rPr>
                <w:b/>
                <w:bCs/>
                <w:sz w:val="22"/>
                <w:szCs w:val="22"/>
              </w:rPr>
              <w:t>:</w:t>
            </w:r>
          </w:p>
        </w:tc>
        <w:tc>
          <w:tcPr>
            <w:tcW w:w="329" w:type="dxa"/>
            <w:gridSpan w:val="2"/>
            <w:tcBorders>
              <w:top w:val="single" w:sz="18" w:space="0" w:color="000000"/>
              <w:right w:val="single" w:sz="18" w:space="0" w:color="000000"/>
            </w:tcBorders>
            <w:shd w:val="clear" w:color="auto" w:fill="auto"/>
          </w:tcPr>
          <w:p w:rsidR="00417BDA" w:rsidRDefault="00417BDA">
            <w:pPr>
              <w:snapToGrid w:val="0"/>
              <w:rPr>
                <w:sz w:val="22"/>
                <w:szCs w:val="22"/>
              </w:rPr>
            </w:pPr>
            <w:bookmarkStart w:id="0" w:name="RecNo"/>
            <w:bookmarkEnd w:id="0"/>
          </w:p>
        </w:tc>
      </w:tr>
      <w:tr w:rsidR="00417BDA" w:rsidTr="002C2212">
        <w:trPr>
          <w:gridBefore w:val="1"/>
          <w:wBefore w:w="44" w:type="dxa"/>
          <w:cantSplit/>
          <w:tblHeader/>
        </w:trPr>
        <w:tc>
          <w:tcPr>
            <w:tcW w:w="2808" w:type="dxa"/>
            <w:gridSpan w:val="4"/>
            <w:tcBorders>
              <w:left w:val="single" w:sz="18" w:space="0" w:color="000000"/>
              <w:bottom w:val="single" w:sz="18" w:space="0" w:color="000000"/>
            </w:tcBorders>
            <w:shd w:val="clear" w:color="auto" w:fill="auto"/>
          </w:tcPr>
          <w:p w:rsidR="00417BDA" w:rsidRDefault="00417BDA">
            <w:pPr>
              <w:spacing w:after="120"/>
              <w:jc w:val="right"/>
              <w:rPr>
                <w:sz w:val="20"/>
                <w:szCs w:val="22"/>
              </w:rPr>
            </w:pPr>
            <w:r>
              <w:rPr>
                <w:sz w:val="22"/>
                <w:szCs w:val="22"/>
              </w:rPr>
              <w:t>For Harmonization During:</w:t>
            </w:r>
          </w:p>
        </w:tc>
        <w:tc>
          <w:tcPr>
            <w:tcW w:w="2880" w:type="dxa"/>
            <w:gridSpan w:val="2"/>
            <w:tcBorders>
              <w:bottom w:val="single" w:sz="18" w:space="0" w:color="000000"/>
            </w:tcBorders>
            <w:shd w:val="clear" w:color="auto" w:fill="auto"/>
          </w:tcPr>
          <w:p w:rsidR="00417BDA" w:rsidRDefault="00971341">
            <w:pPr>
              <w:rPr>
                <w:sz w:val="22"/>
                <w:szCs w:val="22"/>
              </w:rPr>
            </w:pPr>
            <w:r>
              <w:rPr>
                <w:sz w:val="20"/>
                <w:szCs w:val="22"/>
              </w:rPr>
              <w:t>NOV2013</w:t>
            </w:r>
            <w:r>
              <w:rPr>
                <w:b/>
                <w:bCs/>
                <w:sz w:val="22"/>
                <w:szCs w:val="22"/>
              </w:rPr>
              <w:t xml:space="preserve"> </w:t>
            </w:r>
          </w:p>
        </w:tc>
        <w:tc>
          <w:tcPr>
            <w:tcW w:w="3275" w:type="dxa"/>
            <w:gridSpan w:val="4"/>
            <w:tcBorders>
              <w:left w:val="single" w:sz="18" w:space="0" w:color="000000"/>
              <w:bottom w:val="single" w:sz="6" w:space="0" w:color="000000"/>
              <w:right w:val="single" w:sz="18" w:space="0" w:color="000000"/>
            </w:tcBorders>
            <w:shd w:val="clear" w:color="auto" w:fill="auto"/>
          </w:tcPr>
          <w:p w:rsidR="00417BDA" w:rsidRDefault="00417BDA">
            <w:pPr>
              <w:jc w:val="center"/>
              <w:rPr>
                <w:sz w:val="22"/>
                <w:szCs w:val="22"/>
              </w:rPr>
            </w:pPr>
            <w:proofErr w:type="spellStart"/>
            <w:r>
              <w:rPr>
                <w:sz w:val="22"/>
                <w:szCs w:val="22"/>
              </w:rPr>
              <w:t>ActRelationshipTypeRevision</w:t>
            </w:r>
            <w:proofErr w:type="spellEnd"/>
          </w:p>
        </w:tc>
      </w:tr>
      <w:tr w:rsidR="00417BDA" w:rsidTr="002C2212">
        <w:trPr>
          <w:gridBefore w:val="1"/>
          <w:wBefore w:w="44" w:type="dxa"/>
          <w:tblHeader/>
        </w:trPr>
        <w:tc>
          <w:tcPr>
            <w:tcW w:w="1638" w:type="dxa"/>
            <w:gridSpan w:val="2"/>
            <w:tcBorders>
              <w:top w:val="single" w:sz="18" w:space="0" w:color="000000"/>
              <w:left w:val="single" w:sz="18" w:space="0" w:color="000000"/>
            </w:tcBorders>
            <w:shd w:val="clear" w:color="auto" w:fill="auto"/>
          </w:tcPr>
          <w:p w:rsidR="00417BDA" w:rsidRDefault="00417BDA">
            <w:pPr>
              <w:spacing w:after="120"/>
              <w:jc w:val="right"/>
              <w:rPr>
                <w:sz w:val="20"/>
                <w:szCs w:val="22"/>
              </w:rPr>
            </w:pPr>
            <w:r>
              <w:rPr>
                <w:sz w:val="22"/>
                <w:szCs w:val="22"/>
              </w:rPr>
              <w:t>Sponsored by</w:t>
            </w:r>
            <w:r>
              <w:rPr>
                <w:rStyle w:val="FootnoteCharacters"/>
                <w:sz w:val="22"/>
                <w:szCs w:val="22"/>
              </w:rPr>
              <w:footnoteReference w:id="2"/>
            </w:r>
            <w:r>
              <w:rPr>
                <w:sz w:val="22"/>
                <w:szCs w:val="22"/>
              </w:rPr>
              <w:t>:</w:t>
            </w:r>
          </w:p>
        </w:tc>
        <w:tc>
          <w:tcPr>
            <w:tcW w:w="4050" w:type="dxa"/>
            <w:gridSpan w:val="4"/>
            <w:tcBorders>
              <w:top w:val="single" w:sz="18" w:space="0" w:color="000000"/>
            </w:tcBorders>
            <w:shd w:val="clear" w:color="auto" w:fill="auto"/>
          </w:tcPr>
          <w:p w:rsidR="00417BDA" w:rsidRDefault="00417BDA">
            <w:pPr>
              <w:spacing w:after="120"/>
              <w:rPr>
                <w:sz w:val="20"/>
                <w:szCs w:val="22"/>
              </w:rPr>
            </w:pPr>
            <w:r>
              <w:rPr>
                <w:sz w:val="20"/>
                <w:szCs w:val="22"/>
              </w:rPr>
              <w:t>Modeling and Methodology</w:t>
            </w:r>
          </w:p>
        </w:tc>
        <w:tc>
          <w:tcPr>
            <w:tcW w:w="1800" w:type="dxa"/>
            <w:tcBorders>
              <w:top w:val="single" w:sz="6" w:space="0" w:color="000000"/>
              <w:left w:val="single" w:sz="18" w:space="0" w:color="000000"/>
              <w:bottom w:val="single" w:sz="6" w:space="0" w:color="000000"/>
            </w:tcBorders>
            <w:shd w:val="clear" w:color="auto" w:fill="auto"/>
          </w:tcPr>
          <w:p w:rsidR="00417BDA" w:rsidRDefault="00417BDA">
            <w:pPr>
              <w:spacing w:after="120"/>
              <w:jc w:val="right"/>
              <w:rPr>
                <w:sz w:val="22"/>
                <w:szCs w:val="22"/>
              </w:rPr>
            </w:pPr>
            <w:bookmarkStart w:id="1" w:name="Title4"/>
            <w:r>
              <w:rPr>
                <w:sz w:val="20"/>
                <w:szCs w:val="22"/>
              </w:rPr>
              <w:t>Sponsor’s Draft</w:t>
            </w:r>
            <w:r>
              <w:rPr>
                <w:rStyle w:val="FootnoteCharacters"/>
                <w:sz w:val="20"/>
                <w:szCs w:val="22"/>
              </w:rPr>
              <w:footnoteReference w:id="3"/>
            </w:r>
            <w:bookmarkEnd w:id="1"/>
            <w:r>
              <w:rPr>
                <w:sz w:val="20"/>
                <w:szCs w:val="22"/>
              </w:rPr>
              <w:t>:</w:t>
            </w:r>
          </w:p>
        </w:tc>
        <w:tc>
          <w:tcPr>
            <w:tcW w:w="1475" w:type="dxa"/>
            <w:gridSpan w:val="3"/>
            <w:tcBorders>
              <w:top w:val="single" w:sz="6" w:space="0" w:color="000000"/>
              <w:left w:val="single" w:sz="6" w:space="0" w:color="000000"/>
              <w:bottom w:val="single" w:sz="6" w:space="0" w:color="000000"/>
              <w:right w:val="single" w:sz="18" w:space="0" w:color="000000"/>
            </w:tcBorders>
            <w:shd w:val="clear" w:color="auto" w:fill="auto"/>
          </w:tcPr>
          <w:p w:rsidR="00417BDA" w:rsidRDefault="00417BDA">
            <w:pPr>
              <w:snapToGrid w:val="0"/>
              <w:spacing w:after="120"/>
              <w:rPr>
                <w:sz w:val="22"/>
                <w:szCs w:val="22"/>
              </w:rPr>
            </w:pPr>
            <w:bookmarkStart w:id="2" w:name="DrftDate"/>
            <w:bookmarkEnd w:id="2"/>
            <w:r>
              <w:rPr>
                <w:sz w:val="22"/>
                <w:szCs w:val="22"/>
              </w:rPr>
              <w:t>1</w:t>
            </w:r>
          </w:p>
        </w:tc>
      </w:tr>
      <w:tr w:rsidR="00417BDA" w:rsidTr="002C2212">
        <w:trPr>
          <w:gridBefore w:val="1"/>
          <w:wBefore w:w="44" w:type="dxa"/>
          <w:trHeight w:val="369"/>
          <w:tblHeader/>
        </w:trPr>
        <w:tc>
          <w:tcPr>
            <w:tcW w:w="3348" w:type="dxa"/>
            <w:gridSpan w:val="5"/>
            <w:tcBorders>
              <w:left w:val="single" w:sz="18" w:space="0" w:color="000000"/>
              <w:bottom w:val="single" w:sz="6" w:space="0" w:color="000000"/>
            </w:tcBorders>
            <w:shd w:val="clear" w:color="auto" w:fill="auto"/>
          </w:tcPr>
          <w:p w:rsidR="00417BDA" w:rsidRDefault="00417BDA">
            <w:pPr>
              <w:jc w:val="right"/>
            </w:pPr>
            <w:r>
              <w:rPr>
                <w:sz w:val="22"/>
                <w:szCs w:val="22"/>
              </w:rPr>
              <w:t>Date Approved by Sponsor:</w:t>
            </w:r>
          </w:p>
        </w:tc>
        <w:tc>
          <w:tcPr>
            <w:tcW w:w="2340" w:type="dxa"/>
            <w:tcBorders>
              <w:bottom w:val="single" w:sz="6" w:space="0" w:color="000000"/>
            </w:tcBorders>
            <w:shd w:val="clear" w:color="auto" w:fill="auto"/>
          </w:tcPr>
          <w:p w:rsidR="00417BDA" w:rsidRDefault="00971341">
            <w:pPr>
              <w:rPr>
                <w:sz w:val="22"/>
                <w:szCs w:val="22"/>
              </w:rPr>
            </w:pPr>
            <w:bookmarkStart w:id="3" w:name="DateSub"/>
            <w:bookmarkEnd w:id="3"/>
            <w:r>
              <w:t>Sept 2013 WGM</w:t>
            </w:r>
          </w:p>
        </w:tc>
        <w:tc>
          <w:tcPr>
            <w:tcW w:w="1800" w:type="dxa"/>
            <w:tcBorders>
              <w:top w:val="single" w:sz="6" w:space="0" w:color="000000"/>
              <w:left w:val="single" w:sz="18" w:space="0" w:color="000000"/>
              <w:bottom w:val="single" w:sz="18" w:space="0" w:color="000000"/>
            </w:tcBorders>
            <w:shd w:val="clear" w:color="auto" w:fill="auto"/>
          </w:tcPr>
          <w:p w:rsidR="00417BDA" w:rsidRDefault="00417BDA">
            <w:pPr>
              <w:jc w:val="right"/>
              <w:rPr>
                <w:sz w:val="22"/>
                <w:szCs w:val="22"/>
              </w:rPr>
            </w:pPr>
            <w:r>
              <w:rPr>
                <w:sz w:val="22"/>
                <w:szCs w:val="22"/>
              </w:rPr>
              <w:t>Sponsor’s Status</w:t>
            </w:r>
            <w:r>
              <w:rPr>
                <w:rStyle w:val="FootnoteCharacters"/>
                <w:sz w:val="22"/>
                <w:szCs w:val="22"/>
              </w:rPr>
              <w:footnoteReference w:id="4"/>
            </w:r>
          </w:p>
        </w:tc>
        <w:tc>
          <w:tcPr>
            <w:tcW w:w="1475" w:type="dxa"/>
            <w:gridSpan w:val="3"/>
            <w:tcBorders>
              <w:top w:val="single" w:sz="6" w:space="0" w:color="000000"/>
              <w:left w:val="single" w:sz="6" w:space="0" w:color="000000"/>
              <w:bottom w:val="single" w:sz="18" w:space="0" w:color="000000"/>
              <w:right w:val="single" w:sz="18" w:space="0" w:color="000000"/>
            </w:tcBorders>
            <w:shd w:val="clear" w:color="auto" w:fill="auto"/>
          </w:tcPr>
          <w:p w:rsidR="00417BDA" w:rsidRDefault="00417BDA">
            <w:pPr>
              <w:snapToGrid w:val="0"/>
              <w:jc w:val="right"/>
              <w:rPr>
                <w:sz w:val="22"/>
                <w:szCs w:val="22"/>
              </w:rPr>
            </w:pPr>
          </w:p>
        </w:tc>
      </w:tr>
      <w:tr w:rsidR="00417BDA" w:rsidTr="002C2212">
        <w:trPr>
          <w:gridAfter w:val="1"/>
          <w:wAfter w:w="44" w:type="dxa"/>
          <w:tblHeader/>
        </w:trPr>
        <w:tc>
          <w:tcPr>
            <w:tcW w:w="1638" w:type="dxa"/>
            <w:gridSpan w:val="2"/>
            <w:tcBorders>
              <w:top w:val="single" w:sz="6" w:space="0" w:color="000000"/>
              <w:left w:val="single" w:sz="18" w:space="0" w:color="000000"/>
              <w:bottom w:val="single" w:sz="6" w:space="0" w:color="000000"/>
            </w:tcBorders>
            <w:shd w:val="clear" w:color="auto" w:fill="auto"/>
          </w:tcPr>
          <w:p w:rsidR="00417BDA" w:rsidRDefault="00417BDA">
            <w:pPr>
              <w:snapToGrid w:val="0"/>
              <w:jc w:val="right"/>
              <w:rPr>
                <w:sz w:val="22"/>
                <w:szCs w:val="22"/>
              </w:rPr>
            </w:pPr>
            <w:r>
              <w:rPr>
                <w:sz w:val="22"/>
                <w:szCs w:val="22"/>
              </w:rPr>
              <w:t xml:space="preserve"> Editor/ Author:</w:t>
            </w:r>
          </w:p>
        </w:tc>
        <w:tc>
          <w:tcPr>
            <w:tcW w:w="7325" w:type="dxa"/>
            <w:gridSpan w:val="8"/>
            <w:tcBorders>
              <w:top w:val="single" w:sz="6" w:space="0" w:color="000000"/>
              <w:bottom w:val="single" w:sz="6" w:space="0" w:color="000000"/>
              <w:right w:val="single" w:sz="18" w:space="0" w:color="000000"/>
            </w:tcBorders>
            <w:shd w:val="clear" w:color="auto" w:fill="auto"/>
          </w:tcPr>
          <w:p w:rsidR="00417BDA" w:rsidRDefault="00971341">
            <w:pPr>
              <w:rPr>
                <w:b/>
                <w:bCs/>
                <w:sz w:val="22"/>
                <w:szCs w:val="22"/>
                <w:u w:val="single"/>
              </w:rPr>
            </w:pPr>
            <w:r>
              <w:rPr>
                <w:sz w:val="22"/>
                <w:szCs w:val="22"/>
              </w:rPr>
              <w:t>Woody Beeler</w:t>
            </w:r>
            <w:r w:rsidR="00417BDA">
              <w:rPr>
                <w:sz w:val="22"/>
                <w:szCs w:val="22"/>
              </w:rPr>
              <w:t>/Kevin Coonan</w:t>
            </w:r>
          </w:p>
        </w:tc>
      </w:tr>
      <w:tr w:rsidR="00417BDA" w:rsidTr="002C2212">
        <w:trPr>
          <w:gridAfter w:val="1"/>
          <w:wAfter w:w="44" w:type="dxa"/>
          <w:tblHeader/>
        </w:trPr>
        <w:tc>
          <w:tcPr>
            <w:tcW w:w="2178" w:type="dxa"/>
            <w:gridSpan w:val="4"/>
            <w:tcBorders>
              <w:top w:val="single" w:sz="6" w:space="0" w:color="000000"/>
              <w:left w:val="single" w:sz="18" w:space="0" w:color="000000"/>
              <w:bottom w:val="single" w:sz="18" w:space="0" w:color="000000"/>
            </w:tcBorders>
            <w:shd w:val="clear" w:color="auto" w:fill="auto"/>
          </w:tcPr>
          <w:p w:rsidR="00417BDA" w:rsidRDefault="00417BDA">
            <w:pPr>
              <w:spacing w:before="120" w:after="120"/>
              <w:jc w:val="right"/>
              <w:rPr>
                <w:sz w:val="22"/>
                <w:szCs w:val="22"/>
              </w:rPr>
            </w:pPr>
            <w:r>
              <w:rPr>
                <w:b/>
                <w:bCs/>
                <w:sz w:val="22"/>
                <w:szCs w:val="22"/>
                <w:u w:val="single"/>
              </w:rPr>
              <w:t xml:space="preserve">PROPOSALNAME: </w:t>
            </w:r>
          </w:p>
        </w:tc>
        <w:tc>
          <w:tcPr>
            <w:tcW w:w="6785" w:type="dxa"/>
            <w:gridSpan w:val="6"/>
            <w:tcBorders>
              <w:top w:val="single" w:sz="6" w:space="0" w:color="000000"/>
              <w:bottom w:val="single" w:sz="18" w:space="0" w:color="000000"/>
              <w:right w:val="single" w:sz="18" w:space="0" w:color="000000"/>
            </w:tcBorders>
            <w:shd w:val="clear" w:color="auto" w:fill="auto"/>
          </w:tcPr>
          <w:p w:rsidR="00417BDA" w:rsidRDefault="00417BDA">
            <w:pPr>
              <w:spacing w:before="120" w:after="120"/>
            </w:pPr>
            <w:proofErr w:type="spellStart"/>
            <w:r>
              <w:rPr>
                <w:sz w:val="22"/>
                <w:szCs w:val="22"/>
              </w:rPr>
              <w:t>ActRelationshipType</w:t>
            </w:r>
            <w:proofErr w:type="spellEnd"/>
            <w:r>
              <w:rPr>
                <w:sz w:val="22"/>
                <w:szCs w:val="22"/>
              </w:rPr>
              <w:t xml:space="preserve"> [2.16.840.1.113883.5.1002] vocabulary update</w:t>
            </w:r>
          </w:p>
        </w:tc>
      </w:tr>
      <w:bookmarkStart w:id="4" w:name="__Fieldmark__6388_2127391326"/>
      <w:tr w:rsidR="00417BDA" w:rsidTr="002C2212">
        <w:trPr>
          <w:gridAfter w:val="1"/>
          <w:wAfter w:w="44" w:type="dxa"/>
        </w:trPr>
        <w:tc>
          <w:tcPr>
            <w:tcW w:w="8963" w:type="dxa"/>
            <w:gridSpan w:val="10"/>
            <w:tcBorders>
              <w:left w:val="single" w:sz="18" w:space="0" w:color="000000"/>
              <w:bottom w:val="single" w:sz="18" w:space="0" w:color="000000"/>
              <w:right w:val="single" w:sz="18" w:space="0" w:color="000000"/>
            </w:tcBorders>
            <w:shd w:val="clear" w:color="auto" w:fill="auto"/>
          </w:tcPr>
          <w:p w:rsidR="00417BDA" w:rsidRDefault="00895C8A">
            <w:pPr>
              <w:tabs>
                <w:tab w:val="left" w:pos="3600"/>
                <w:tab w:val="left" w:pos="5040"/>
              </w:tabs>
            </w:pPr>
            <w:r>
              <w:fldChar w:fldCharType="begin">
                <w:ffData>
                  <w:name w:val=""/>
                  <w:enabled/>
                  <w:calcOnExit w:val="0"/>
                  <w:checkBox>
                    <w:sizeAuto/>
                    <w:default w:val="0"/>
                    <w:checked w:val="0"/>
                  </w:checkBox>
                </w:ffData>
              </w:fldChar>
            </w:r>
            <w:r w:rsidR="00417BDA">
              <w:instrText xml:space="preserve"> FORMCHECKBOX </w:instrText>
            </w:r>
            <w:r>
              <w:fldChar w:fldCharType="separate"/>
            </w:r>
            <w:r>
              <w:fldChar w:fldCharType="end"/>
            </w:r>
            <w:bookmarkEnd w:id="4"/>
            <w:r w:rsidR="00417BDA">
              <w:rPr>
                <w:rFonts w:ascii="Arial" w:hAnsi="Arial" w:cs="Arial"/>
                <w:sz w:val="20"/>
                <w:szCs w:val="22"/>
              </w:rPr>
              <w:t xml:space="preserve"> Class Model Change</w:t>
            </w:r>
            <w:r w:rsidR="00417BDA">
              <w:rPr>
                <w:rFonts w:ascii="Arial" w:hAnsi="Arial" w:cs="Arial"/>
                <w:sz w:val="20"/>
                <w:szCs w:val="22"/>
              </w:rPr>
              <w:tab/>
            </w:r>
            <w:bookmarkStart w:id="5" w:name="__Fieldmark__6389_2127391326"/>
            <w:r>
              <w:fldChar w:fldCharType="begin">
                <w:ffData>
                  <w:name w:val=""/>
                  <w:enabled/>
                  <w:calcOnExit w:val="0"/>
                  <w:checkBox>
                    <w:sizeAuto/>
                    <w:default w:val="0"/>
                    <w:checked/>
                  </w:checkBox>
                </w:ffData>
              </w:fldChar>
            </w:r>
            <w:r w:rsidR="00417BDA">
              <w:instrText xml:space="preserve"> FORMCHECKBOX </w:instrText>
            </w:r>
            <w:r>
              <w:fldChar w:fldCharType="separate"/>
            </w:r>
            <w:r>
              <w:fldChar w:fldCharType="end"/>
            </w:r>
            <w:bookmarkEnd w:id="5"/>
            <w:r w:rsidR="00417BDA">
              <w:rPr>
                <w:rFonts w:ascii="Arial" w:hAnsi="Arial" w:cs="Arial"/>
                <w:sz w:val="20"/>
                <w:szCs w:val="22"/>
              </w:rPr>
              <w:t xml:space="preserve"> Structural Vocabulary Change</w:t>
            </w:r>
          </w:p>
          <w:bookmarkStart w:id="6" w:name="__Fieldmark__6390_2127391326"/>
          <w:p w:rsidR="00417BDA" w:rsidRDefault="00895C8A">
            <w:pPr>
              <w:tabs>
                <w:tab w:val="left" w:pos="3600"/>
                <w:tab w:val="left" w:pos="5040"/>
              </w:tabs>
            </w:pPr>
            <w:r>
              <w:fldChar w:fldCharType="begin">
                <w:ffData>
                  <w:name w:val=""/>
                  <w:enabled/>
                  <w:calcOnExit w:val="0"/>
                  <w:checkBox>
                    <w:sizeAuto/>
                    <w:default w:val="0"/>
                    <w:checked w:val="0"/>
                  </w:checkBox>
                </w:ffData>
              </w:fldChar>
            </w:r>
            <w:r w:rsidR="00417BDA">
              <w:instrText xml:space="preserve"> FORMCHECKBOX </w:instrText>
            </w:r>
            <w:r>
              <w:fldChar w:fldCharType="separate"/>
            </w:r>
            <w:r>
              <w:fldChar w:fldCharType="end"/>
            </w:r>
            <w:bookmarkEnd w:id="6"/>
            <w:r w:rsidR="00417BDA">
              <w:rPr>
                <w:rFonts w:ascii="Arial" w:hAnsi="Arial" w:cs="Arial"/>
                <w:sz w:val="20"/>
                <w:szCs w:val="22"/>
              </w:rPr>
              <w:t xml:space="preserve"> </w:t>
            </w:r>
            <w:proofErr w:type="spellStart"/>
            <w:r w:rsidR="00417BDA">
              <w:rPr>
                <w:rFonts w:ascii="Arial" w:hAnsi="Arial" w:cs="Arial"/>
                <w:sz w:val="20"/>
                <w:szCs w:val="22"/>
              </w:rPr>
              <w:t>Datatypes</w:t>
            </w:r>
            <w:proofErr w:type="spellEnd"/>
            <w:r w:rsidR="00417BDA">
              <w:rPr>
                <w:rFonts w:ascii="Arial" w:hAnsi="Arial" w:cs="Arial"/>
                <w:sz w:val="20"/>
                <w:szCs w:val="22"/>
              </w:rPr>
              <w:t xml:space="preserve"> Change</w:t>
            </w:r>
            <w:r w:rsidR="00417BDA">
              <w:rPr>
                <w:rFonts w:ascii="Arial" w:hAnsi="Arial" w:cs="Arial"/>
                <w:sz w:val="20"/>
                <w:szCs w:val="22"/>
              </w:rPr>
              <w:tab/>
            </w:r>
            <w:bookmarkStart w:id="7" w:name="__Fieldmark__6391_2127391326"/>
            <w:r>
              <w:fldChar w:fldCharType="begin">
                <w:ffData>
                  <w:name w:val=""/>
                  <w:enabled/>
                  <w:calcOnExit w:val="0"/>
                  <w:checkBox>
                    <w:sizeAuto/>
                    <w:default w:val="0"/>
                    <w:checked w:val="0"/>
                  </w:checkBox>
                </w:ffData>
              </w:fldChar>
            </w:r>
            <w:r w:rsidR="00417BDA">
              <w:instrText xml:space="preserve"> FORMCHECKBOX </w:instrText>
            </w:r>
            <w:r>
              <w:fldChar w:fldCharType="separate"/>
            </w:r>
            <w:r>
              <w:fldChar w:fldCharType="end"/>
            </w:r>
            <w:bookmarkEnd w:id="7"/>
            <w:r w:rsidR="00417BDA">
              <w:rPr>
                <w:rFonts w:ascii="Arial" w:hAnsi="Arial" w:cs="Arial"/>
                <w:sz w:val="20"/>
                <w:szCs w:val="22"/>
              </w:rPr>
              <w:t xml:space="preserve"> Other Vocabulary Change</w:t>
            </w:r>
          </w:p>
        </w:tc>
      </w:tr>
    </w:tbl>
    <w:p w:rsidR="00417BDA" w:rsidRDefault="00417BDA"/>
    <w:p w:rsidR="00417BDA" w:rsidRDefault="00417BDA">
      <w:pPr>
        <w:pStyle w:val="Heading2"/>
      </w:pPr>
      <w:r>
        <w:rPr>
          <w:rFonts w:ascii="Arial" w:hAnsi="Arial" w:cs="Arial"/>
          <w:szCs w:val="24"/>
          <w:u w:val="single"/>
        </w:rPr>
        <w:t>SUMMARY RECOMMENDATION</w:t>
      </w:r>
    </w:p>
    <w:p w:rsidR="00417BDA" w:rsidRDefault="00417BDA">
      <w:pPr>
        <w:pStyle w:val="BodyText"/>
      </w:pPr>
      <w:proofErr w:type="spellStart"/>
      <w:proofErr w:type="gramStart"/>
      <w:r>
        <w:t>ActRelationshipType</w:t>
      </w:r>
      <w:proofErr w:type="spellEnd"/>
      <w:r>
        <w:t xml:space="preserve"> update and revision to address multiple issues.</w:t>
      </w:r>
      <w:proofErr w:type="gramEnd"/>
      <w:r>
        <w:t xml:space="preserve">  </w:t>
      </w:r>
    </w:p>
    <w:p w:rsidR="00417BDA" w:rsidRDefault="00417BDA">
      <w:pPr>
        <w:pStyle w:val="BodyText"/>
        <w:numPr>
          <w:ilvl w:val="0"/>
          <w:numId w:val="3"/>
        </w:numPr>
      </w:pPr>
      <w:r>
        <w:t>Frequent use of the ambiguous and imprecise “pertains to” (PERT).</w:t>
      </w:r>
    </w:p>
    <w:p w:rsidR="00971341" w:rsidRDefault="00971341">
      <w:pPr>
        <w:pStyle w:val="BodyText"/>
        <w:numPr>
          <w:ilvl w:val="1"/>
          <w:numId w:val="3"/>
        </w:numPr>
      </w:pPr>
      <w:r>
        <w:t>Move all children of PERT to be children of ART (root code in code system)</w:t>
      </w:r>
    </w:p>
    <w:p w:rsidR="00971341" w:rsidRDefault="00971341">
      <w:pPr>
        <w:pStyle w:val="BodyText"/>
        <w:numPr>
          <w:ilvl w:val="1"/>
          <w:numId w:val="3"/>
        </w:numPr>
      </w:pPr>
      <w:r>
        <w:t>CHOICE OF:</w:t>
      </w:r>
    </w:p>
    <w:p w:rsidR="00971341" w:rsidRDefault="00971341" w:rsidP="002C2212">
      <w:pPr>
        <w:pStyle w:val="BodyText"/>
        <w:numPr>
          <w:ilvl w:val="2"/>
          <w:numId w:val="3"/>
        </w:numPr>
      </w:pPr>
      <w:r>
        <w:t>Leave PERT as a non-spe</w:t>
      </w:r>
      <w:r w:rsidR="00094D50">
        <w:t>ci</w:t>
      </w:r>
      <w:r>
        <w:t>fic single code</w:t>
      </w:r>
    </w:p>
    <w:p w:rsidR="00971341" w:rsidRDefault="00971341" w:rsidP="002C2212">
      <w:pPr>
        <w:pStyle w:val="BodyText"/>
        <w:numPr>
          <w:ilvl w:val="2"/>
          <w:numId w:val="3"/>
        </w:numPr>
      </w:pPr>
      <w:r>
        <w:t>Deprecate PERT and replace with “has potential relevance to” (RELEV)</w:t>
      </w:r>
    </w:p>
    <w:p w:rsidR="00417BDA" w:rsidRDefault="00417BDA">
      <w:pPr>
        <w:pStyle w:val="BodyText"/>
        <w:numPr>
          <w:ilvl w:val="0"/>
          <w:numId w:val="3"/>
        </w:numPr>
      </w:pPr>
      <w:r>
        <w:t>Need for additional, specific, temporal relationships, with multiple parents</w:t>
      </w:r>
      <w:r w:rsidR="00971341">
        <w:t xml:space="preserve">. During WGM reviewed a spreadsheet that shows 64 possible temporal relations of which </w:t>
      </w:r>
      <w:r w:rsidR="00C04514">
        <w:t>29 are meaningful; and agreed to fill in all the “holes”, including the ones in the original proposal:</w:t>
      </w:r>
    </w:p>
    <w:p w:rsidR="00417BDA" w:rsidRDefault="00417BDA">
      <w:pPr>
        <w:pStyle w:val="BodyText"/>
        <w:numPr>
          <w:ilvl w:val="1"/>
          <w:numId w:val="3"/>
        </w:numPr>
      </w:pPr>
      <w:r>
        <w:t>New concept “starts before start, ends before end” (TMPBFR)</w:t>
      </w:r>
    </w:p>
    <w:p w:rsidR="00417BDA" w:rsidRDefault="00417BDA">
      <w:pPr>
        <w:pStyle w:val="BodyText"/>
        <w:numPr>
          <w:ilvl w:val="1"/>
          <w:numId w:val="3"/>
        </w:numPr>
      </w:pPr>
      <w:r>
        <w:t>New concept “starts before start, ends after end” (TMPCNTNS)</w:t>
      </w:r>
    </w:p>
    <w:p w:rsidR="00417BDA" w:rsidRDefault="00417BDA">
      <w:pPr>
        <w:pStyle w:val="BodyText"/>
        <w:numPr>
          <w:ilvl w:val="1"/>
          <w:numId w:val="3"/>
        </w:numPr>
      </w:pPr>
      <w:r>
        <w:t>New concept “starts before start, ends concurrent with end” (TMPPRCD)</w:t>
      </w:r>
    </w:p>
    <w:p w:rsidR="00417BDA" w:rsidRDefault="00417BDA">
      <w:pPr>
        <w:pStyle w:val="BodyText"/>
        <w:numPr>
          <w:ilvl w:val="1"/>
          <w:numId w:val="3"/>
        </w:numPr>
      </w:pPr>
      <w:r>
        <w:t>New concept “starts after start of, ends after end” (TMPTRGB)</w:t>
      </w:r>
    </w:p>
    <w:p w:rsidR="00417BDA" w:rsidRDefault="00C04514">
      <w:pPr>
        <w:pStyle w:val="BodyText"/>
        <w:numPr>
          <w:ilvl w:val="1"/>
          <w:numId w:val="3"/>
        </w:numPr>
      </w:pPr>
      <w:r>
        <w:t>Will establish appropriate hierarchies among these.</w:t>
      </w:r>
    </w:p>
    <w:p w:rsidR="00417BDA" w:rsidRDefault="00417BDA">
      <w:pPr>
        <w:pStyle w:val="BodyText"/>
        <w:numPr>
          <w:ilvl w:val="0"/>
          <w:numId w:val="3"/>
        </w:numPr>
      </w:pPr>
      <w:r>
        <w:t>Correction of the definition of “has component” (COMP)</w:t>
      </w:r>
    </w:p>
    <w:p w:rsidR="00C04514" w:rsidRDefault="00C04514" w:rsidP="002C2212">
      <w:pPr>
        <w:pStyle w:val="BodyText"/>
        <w:numPr>
          <w:ilvl w:val="1"/>
          <w:numId w:val="3"/>
        </w:numPr>
      </w:pPr>
      <w:r>
        <w:t>New definition to incorporate notions of aggregation vis-à-vis composition</w:t>
      </w:r>
    </w:p>
    <w:p w:rsidR="00417BDA" w:rsidRDefault="00417BDA">
      <w:pPr>
        <w:pStyle w:val="BodyText"/>
        <w:numPr>
          <w:ilvl w:val="1"/>
          <w:numId w:val="3"/>
        </w:numPr>
      </w:pPr>
      <w:r>
        <w:t xml:space="preserve">New concept “has member” </w:t>
      </w:r>
      <w:r w:rsidR="00C04514">
        <w:t>(MBR) that represents aggregation</w:t>
      </w:r>
    </w:p>
    <w:p w:rsidR="00417BDA" w:rsidRDefault="00417BDA" w:rsidP="002C2212">
      <w:pPr>
        <w:pStyle w:val="BodyText"/>
        <w:numPr>
          <w:ilvl w:val="1"/>
          <w:numId w:val="3"/>
        </w:numPr>
      </w:pPr>
      <w:r>
        <w:t>Add “has step” (STEP) which carries the definition formally</w:t>
      </w:r>
      <w:r w:rsidR="00C04514">
        <w:t xml:space="preserve"> as child of MBR</w:t>
      </w:r>
      <w:r>
        <w:t xml:space="preserve"> </w:t>
      </w:r>
    </w:p>
    <w:p w:rsidR="00417BDA" w:rsidRDefault="00417BDA">
      <w:pPr>
        <w:pStyle w:val="BodyText"/>
        <w:numPr>
          <w:ilvl w:val="1"/>
          <w:numId w:val="3"/>
        </w:numPr>
      </w:pPr>
      <w:r>
        <w:t>Assignment of “arrival” (ARR) and “departure” (DEP) as children</w:t>
      </w:r>
      <w:r w:rsidR="00C04514">
        <w:t xml:space="preserve"> of STEP</w:t>
      </w:r>
      <w:r>
        <w:t>.</w:t>
      </w:r>
    </w:p>
    <w:p w:rsidR="00C04514" w:rsidRDefault="00C04514">
      <w:pPr>
        <w:pStyle w:val="BodyText"/>
        <w:numPr>
          <w:ilvl w:val="1"/>
          <w:numId w:val="3"/>
        </w:numPr>
      </w:pPr>
      <w:r>
        <w:t>Add new concept “has part” (PART) as child of COMP to represent “composition”</w:t>
      </w:r>
    </w:p>
    <w:p w:rsidR="00417BDA" w:rsidRDefault="00417BDA">
      <w:pPr>
        <w:pStyle w:val="BodyText"/>
        <w:numPr>
          <w:ilvl w:val="0"/>
          <w:numId w:val="3"/>
        </w:numPr>
      </w:pPr>
      <w:r>
        <w:t xml:space="preserve">New concept “interfered by” (INTF) under </w:t>
      </w:r>
      <w:r>
        <w:rPr>
          <w:i/>
          <w:iCs/>
        </w:rPr>
        <w:t>_</w:t>
      </w:r>
      <w:proofErr w:type="spellStart"/>
      <w:r>
        <w:rPr>
          <w:i/>
          <w:iCs/>
        </w:rPr>
        <w:t>ActRelationshipHasPertinentInformation</w:t>
      </w:r>
      <w:proofErr w:type="spellEnd"/>
    </w:p>
    <w:p w:rsidR="00417BDA" w:rsidRDefault="00417BDA">
      <w:pPr>
        <w:pStyle w:val="BodyText"/>
        <w:numPr>
          <w:ilvl w:val="0"/>
          <w:numId w:val="3"/>
        </w:numPr>
      </w:pPr>
      <w:r>
        <w:t xml:space="preserve">New concept “has qualifier” (QUALF) under </w:t>
      </w:r>
      <w:r w:rsidR="00C04514">
        <w:t>SUBJ</w:t>
      </w:r>
      <w:r>
        <w:rPr>
          <w:rStyle w:val="FootnoteReference"/>
        </w:rPr>
        <w:footnoteReference w:id="5"/>
      </w:r>
      <w:r>
        <w:cr/>
      </w:r>
    </w:p>
    <w:p w:rsidR="00417BDA" w:rsidRDefault="00417BDA">
      <w:pPr>
        <w:pStyle w:val="BodyText"/>
      </w:pPr>
    </w:p>
    <w:p w:rsidR="00417BDA" w:rsidRDefault="00417BDA"/>
    <w:p w:rsidR="00417BDA" w:rsidRDefault="00417BDA">
      <w:pPr>
        <w:shd w:val="clear" w:color="auto" w:fill="FFFF00"/>
        <w:rPr>
          <w:rFonts w:ascii="Arial" w:hAnsi="Arial" w:cs="Arial"/>
          <w:sz w:val="20"/>
        </w:rPr>
      </w:pPr>
      <w:r>
        <w:rPr>
          <w:rFonts w:ascii="Arial" w:hAnsi="Arial" w:cs="Arial"/>
          <w:b/>
          <w:bCs/>
          <w:sz w:val="22"/>
          <w:u w:val="single"/>
        </w:rPr>
        <w:t>VOCABULARY OBJECTS CHANGE SUMMARY</w:t>
      </w:r>
    </w:p>
    <w:p w:rsidR="00417BDA" w:rsidRDefault="00417BDA">
      <w:pPr>
        <w:shd w:val="clear" w:color="auto" w:fill="FFFF00"/>
        <w:rPr>
          <w:b/>
          <w:sz w:val="20"/>
          <w:szCs w:val="20"/>
        </w:rPr>
      </w:pPr>
      <w:r>
        <w:rPr>
          <w:rFonts w:ascii="Arial" w:hAnsi="Arial" w:cs="Arial"/>
          <w:sz w:val="20"/>
        </w:rPr>
        <w:t>&lt;&lt;REQUIRED – fill in the numbers in the rightmost three columns that total the number of vocabulary changes in the proposal.  This is used to cross-check the accuracy of capturing and applying the requested changes&gt;&gt;</w:t>
      </w:r>
    </w:p>
    <w:tbl>
      <w:tblPr>
        <w:tblW w:w="0" w:type="auto"/>
        <w:tblInd w:w="188" w:type="dxa"/>
        <w:tblLayout w:type="fixed"/>
        <w:tblLook w:val="0000"/>
      </w:tblPr>
      <w:tblGrid>
        <w:gridCol w:w="990"/>
        <w:gridCol w:w="3286"/>
        <w:gridCol w:w="1034"/>
        <w:gridCol w:w="1260"/>
        <w:gridCol w:w="1280"/>
      </w:tblGrid>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b/>
                <w:sz w:val="20"/>
                <w:szCs w:val="20"/>
              </w:rPr>
            </w:pPr>
            <w:r>
              <w:rPr>
                <w:b/>
                <w:sz w:val="20"/>
                <w:szCs w:val="20"/>
              </w:rPr>
              <w:t>Abbrev.</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b/>
                <w:sz w:val="20"/>
                <w:szCs w:val="20"/>
              </w:rPr>
            </w:pPr>
            <w:r>
              <w:rPr>
                <w:b/>
                <w:sz w:val="20"/>
                <w:szCs w:val="20"/>
              </w:rPr>
              <w:t>Description</w:t>
            </w:r>
          </w:p>
        </w:tc>
        <w:tc>
          <w:tcPr>
            <w:tcW w:w="1034"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b/>
                <w:sz w:val="20"/>
                <w:szCs w:val="20"/>
              </w:rPr>
            </w:pPr>
            <w:r>
              <w:rPr>
                <w:b/>
                <w:sz w:val="20"/>
                <w:szCs w:val="20"/>
              </w:rPr>
              <w:t># to add</w:t>
            </w:r>
          </w:p>
        </w:tc>
        <w:tc>
          <w:tcPr>
            <w:tcW w:w="126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b/>
                <w:sz w:val="20"/>
                <w:szCs w:val="20"/>
              </w:rPr>
            </w:pPr>
            <w:r>
              <w:rPr>
                <w:b/>
                <w:sz w:val="20"/>
                <w:szCs w:val="20"/>
              </w:rPr>
              <w:t># to remove</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417BDA">
            <w:pPr>
              <w:shd w:val="clear" w:color="auto" w:fill="FFFF00"/>
              <w:jc w:val="center"/>
              <w:rPr>
                <w:sz w:val="20"/>
                <w:szCs w:val="20"/>
              </w:rPr>
            </w:pPr>
            <w:r>
              <w:rPr>
                <w:b/>
                <w:sz w:val="20"/>
                <w:szCs w:val="20"/>
              </w:rPr>
              <w:t># to change</w:t>
            </w:r>
          </w:p>
        </w:tc>
      </w:tr>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t>D</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sz w:val="20"/>
                <w:szCs w:val="20"/>
              </w:rPr>
            </w:pPr>
            <w:r>
              <w:rPr>
                <w:sz w:val="20"/>
                <w:szCs w:val="20"/>
              </w:rPr>
              <w:t>Concept Domains</w:t>
            </w:r>
          </w:p>
        </w:tc>
        <w:tc>
          <w:tcPr>
            <w:tcW w:w="1034"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t>0</w:t>
            </w:r>
          </w:p>
        </w:tc>
        <w:tc>
          <w:tcPr>
            <w:tcW w:w="126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417BDA">
            <w:pPr>
              <w:shd w:val="clear" w:color="auto" w:fill="FFFF00"/>
              <w:snapToGrid w:val="0"/>
              <w:jc w:val="center"/>
              <w:rPr>
                <w:sz w:val="20"/>
                <w:szCs w:val="20"/>
              </w:rPr>
            </w:pPr>
          </w:p>
        </w:tc>
      </w:tr>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t>S</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sz w:val="20"/>
                <w:szCs w:val="20"/>
              </w:rPr>
            </w:pPr>
            <w:r>
              <w:rPr>
                <w:sz w:val="20"/>
                <w:szCs w:val="20"/>
              </w:rPr>
              <w:t>Code Systems</w:t>
            </w:r>
          </w:p>
        </w:tc>
        <w:tc>
          <w:tcPr>
            <w:tcW w:w="1034"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6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417BDA">
            <w:pPr>
              <w:shd w:val="clear" w:color="auto" w:fill="FFFF00"/>
              <w:snapToGrid w:val="0"/>
              <w:jc w:val="center"/>
              <w:rPr>
                <w:sz w:val="20"/>
                <w:szCs w:val="20"/>
              </w:rPr>
            </w:pPr>
          </w:p>
        </w:tc>
      </w:tr>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t>C</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sz w:val="20"/>
                <w:szCs w:val="20"/>
              </w:rPr>
            </w:pPr>
            <w:r>
              <w:rPr>
                <w:sz w:val="20"/>
                <w:szCs w:val="20"/>
              </w:rPr>
              <w:t>Concept Codes in a Code System</w:t>
            </w:r>
          </w:p>
        </w:tc>
        <w:tc>
          <w:tcPr>
            <w:tcW w:w="1034" w:type="dxa"/>
            <w:tcBorders>
              <w:top w:val="single" w:sz="4" w:space="0" w:color="000000"/>
              <w:left w:val="single" w:sz="4" w:space="0" w:color="000000"/>
              <w:bottom w:val="single" w:sz="4" w:space="0" w:color="000000"/>
            </w:tcBorders>
            <w:shd w:val="clear" w:color="auto" w:fill="auto"/>
          </w:tcPr>
          <w:p w:rsidR="00417BDA" w:rsidRDefault="00D269A0" w:rsidP="00D269A0">
            <w:pPr>
              <w:shd w:val="clear" w:color="auto" w:fill="FFFF00"/>
              <w:jc w:val="center"/>
              <w:rPr>
                <w:sz w:val="20"/>
                <w:szCs w:val="20"/>
              </w:rPr>
            </w:pPr>
            <w:r>
              <w:rPr>
                <w:sz w:val="20"/>
                <w:szCs w:val="20"/>
              </w:rPr>
              <w:t>19</w:t>
            </w:r>
          </w:p>
        </w:tc>
        <w:tc>
          <w:tcPr>
            <w:tcW w:w="1260" w:type="dxa"/>
            <w:tcBorders>
              <w:top w:val="single" w:sz="4" w:space="0" w:color="000000"/>
              <w:left w:val="single" w:sz="4" w:space="0" w:color="000000"/>
              <w:bottom w:val="single" w:sz="4" w:space="0" w:color="000000"/>
            </w:tcBorders>
            <w:shd w:val="clear" w:color="auto" w:fill="auto"/>
          </w:tcPr>
          <w:p w:rsidR="00417BDA" w:rsidRDefault="00D269A0">
            <w:pPr>
              <w:shd w:val="clear" w:color="auto" w:fill="FFFF00"/>
              <w:snapToGrid w:val="0"/>
              <w:jc w:val="center"/>
              <w:rPr>
                <w:sz w:val="20"/>
                <w:szCs w:val="20"/>
              </w:rPr>
            </w:pPr>
            <w:r>
              <w:rPr>
                <w:sz w:val="20"/>
                <w:szCs w:val="20"/>
              </w:rPr>
              <w:t>0</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D269A0">
            <w:pPr>
              <w:shd w:val="clear" w:color="auto" w:fill="FFFF00"/>
              <w:snapToGrid w:val="0"/>
              <w:jc w:val="center"/>
              <w:rPr>
                <w:sz w:val="20"/>
                <w:szCs w:val="20"/>
              </w:rPr>
            </w:pPr>
            <w:r>
              <w:rPr>
                <w:sz w:val="20"/>
                <w:szCs w:val="20"/>
              </w:rPr>
              <w:t xml:space="preserve">52M 18D 56aP 4 </w:t>
            </w:r>
            <w:proofErr w:type="spellStart"/>
            <w:r>
              <w:rPr>
                <w:sz w:val="20"/>
                <w:szCs w:val="20"/>
              </w:rPr>
              <w:t>UpdP</w:t>
            </w:r>
            <w:proofErr w:type="spellEnd"/>
          </w:p>
        </w:tc>
      </w:tr>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lastRenderedPageBreak/>
              <w:t>V</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sz w:val="20"/>
                <w:szCs w:val="20"/>
              </w:rPr>
            </w:pPr>
            <w:r>
              <w:rPr>
                <w:sz w:val="20"/>
                <w:szCs w:val="20"/>
              </w:rPr>
              <w:t>Value Sets</w:t>
            </w:r>
          </w:p>
        </w:tc>
        <w:tc>
          <w:tcPr>
            <w:tcW w:w="1034" w:type="dxa"/>
            <w:tcBorders>
              <w:top w:val="single" w:sz="4" w:space="0" w:color="000000"/>
              <w:left w:val="single" w:sz="4" w:space="0" w:color="000000"/>
              <w:bottom w:val="single" w:sz="4" w:space="0" w:color="000000"/>
            </w:tcBorders>
            <w:shd w:val="clear" w:color="auto" w:fill="auto"/>
          </w:tcPr>
          <w:p w:rsidR="00417BDA" w:rsidRDefault="00F06EDC">
            <w:pPr>
              <w:shd w:val="clear" w:color="auto" w:fill="FFFF00"/>
              <w:snapToGrid w:val="0"/>
              <w:jc w:val="center"/>
              <w:rPr>
                <w:sz w:val="20"/>
                <w:szCs w:val="20"/>
              </w:rPr>
            </w:pPr>
            <w:r>
              <w:rPr>
                <w:sz w:val="20"/>
                <w:szCs w:val="20"/>
              </w:rPr>
              <w:t>22</w:t>
            </w:r>
          </w:p>
        </w:tc>
        <w:tc>
          <w:tcPr>
            <w:tcW w:w="126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417BDA">
            <w:pPr>
              <w:shd w:val="clear" w:color="auto" w:fill="FFFF00"/>
              <w:snapToGrid w:val="0"/>
              <w:jc w:val="center"/>
              <w:rPr>
                <w:sz w:val="20"/>
                <w:szCs w:val="20"/>
              </w:rPr>
            </w:pPr>
          </w:p>
        </w:tc>
      </w:tr>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t>B</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sz w:val="20"/>
                <w:szCs w:val="20"/>
              </w:rPr>
            </w:pPr>
            <w:r>
              <w:rPr>
                <w:sz w:val="20"/>
                <w:szCs w:val="20"/>
              </w:rPr>
              <w:t>Context Bindings</w:t>
            </w:r>
          </w:p>
        </w:tc>
        <w:tc>
          <w:tcPr>
            <w:tcW w:w="1034" w:type="dxa"/>
            <w:tcBorders>
              <w:top w:val="single" w:sz="4" w:space="0" w:color="000000"/>
              <w:left w:val="single" w:sz="4" w:space="0" w:color="000000"/>
              <w:bottom w:val="single" w:sz="4" w:space="0" w:color="000000"/>
            </w:tcBorders>
            <w:shd w:val="clear" w:color="auto" w:fill="auto"/>
          </w:tcPr>
          <w:p w:rsidR="00417BDA" w:rsidRDefault="00F06EDC">
            <w:pPr>
              <w:shd w:val="clear" w:color="auto" w:fill="FFFF00"/>
              <w:snapToGrid w:val="0"/>
              <w:jc w:val="center"/>
              <w:rPr>
                <w:sz w:val="20"/>
                <w:szCs w:val="20"/>
              </w:rPr>
            </w:pPr>
            <w:r>
              <w:rPr>
                <w:sz w:val="20"/>
                <w:szCs w:val="20"/>
              </w:rPr>
              <w:t>0</w:t>
            </w:r>
          </w:p>
        </w:tc>
        <w:tc>
          <w:tcPr>
            <w:tcW w:w="126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417BDA">
            <w:pPr>
              <w:shd w:val="clear" w:color="auto" w:fill="FFFF00"/>
              <w:snapToGrid w:val="0"/>
              <w:jc w:val="center"/>
              <w:rPr>
                <w:sz w:val="20"/>
                <w:szCs w:val="20"/>
              </w:rPr>
            </w:pPr>
          </w:p>
        </w:tc>
      </w:tr>
    </w:tbl>
    <w:p w:rsidR="00417BDA" w:rsidRDefault="00417BDA">
      <w:pPr>
        <w:shd w:val="clear" w:color="auto" w:fill="FFFF00"/>
      </w:pPr>
    </w:p>
    <w:p w:rsidR="00417BDA" w:rsidRDefault="00417BDA"/>
    <w:p w:rsidR="00417BDA" w:rsidRDefault="00417BDA"/>
    <w:tbl>
      <w:tblPr>
        <w:tblW w:w="0" w:type="auto"/>
        <w:tblInd w:w="-30" w:type="dxa"/>
        <w:tblLayout w:type="fixed"/>
        <w:tblLook w:val="0000"/>
      </w:tblPr>
      <w:tblGrid>
        <w:gridCol w:w="1553"/>
        <w:gridCol w:w="3521"/>
        <w:gridCol w:w="4048"/>
        <w:gridCol w:w="30"/>
      </w:tblGrid>
      <w:tr w:rsidR="00417BDA">
        <w:trPr>
          <w:gridAfter w:val="1"/>
          <w:wAfter w:w="30" w:type="dxa"/>
        </w:trPr>
        <w:tc>
          <w:tcPr>
            <w:tcW w:w="9122" w:type="dxa"/>
            <w:gridSpan w:val="3"/>
            <w:tcBorders>
              <w:top w:val="single" w:sz="18" w:space="0" w:color="000000"/>
            </w:tcBorders>
            <w:shd w:val="clear" w:color="auto" w:fill="auto"/>
          </w:tcPr>
          <w:p w:rsidR="00417BDA" w:rsidRDefault="00417BDA">
            <w:pPr>
              <w:spacing w:before="240"/>
              <w:rPr>
                <w:sz w:val="22"/>
              </w:rPr>
            </w:pPr>
            <w:r>
              <w:rPr>
                <w:rFonts w:ascii="Arial" w:hAnsi="Arial" w:cs="Arial"/>
                <w:b/>
                <w:bCs/>
                <w:sz w:val="22"/>
                <w:szCs w:val="22"/>
                <w:u w:val="single"/>
              </w:rPr>
              <w:t>POSITION OF CONCERNED ORGANIZATIONS:</w:t>
            </w:r>
          </w:p>
          <w:p w:rsidR="00417BDA" w:rsidRDefault="00417BDA">
            <w:pPr>
              <w:rPr>
                <w:b/>
                <w:bCs/>
                <w:sz w:val="16"/>
                <w:szCs w:val="16"/>
              </w:rPr>
            </w:pPr>
            <w:r>
              <w:rPr>
                <w:sz w:val="22"/>
              </w:rPr>
              <w:t xml:space="preserve">&lt;&lt;REQUIRED - This table should contain one row for each organization (e.g., TC, SIG, </w:t>
            </w:r>
            <w:proofErr w:type="gramStart"/>
            <w:r>
              <w:rPr>
                <w:sz w:val="22"/>
              </w:rPr>
              <w:t>other</w:t>
            </w:r>
            <w:proofErr w:type="gramEnd"/>
            <w:r>
              <w:rPr>
                <w:sz w:val="22"/>
              </w:rPr>
              <w:t xml:space="preserve"> SDO) known to be interested, and should outline any consultation with – and feedback from – the organization.  Overwrite the examples below. &gt;&gt;</w:t>
            </w:r>
          </w:p>
        </w:tc>
      </w:tr>
      <w:tr w:rsidR="00417BDA">
        <w:tc>
          <w:tcPr>
            <w:tcW w:w="1553" w:type="dxa"/>
            <w:tcBorders>
              <w:top w:val="single" w:sz="12" w:space="0" w:color="000000"/>
              <w:left w:val="single" w:sz="12" w:space="0" w:color="000000"/>
              <w:bottom w:val="single" w:sz="6" w:space="0" w:color="000000"/>
            </w:tcBorders>
            <w:shd w:val="clear" w:color="auto" w:fill="auto"/>
          </w:tcPr>
          <w:p w:rsidR="00417BDA" w:rsidRDefault="00417BDA">
            <w:pPr>
              <w:snapToGrid w:val="0"/>
              <w:rPr>
                <w:b/>
                <w:bCs/>
                <w:sz w:val="16"/>
                <w:szCs w:val="16"/>
              </w:rPr>
            </w:pPr>
          </w:p>
          <w:p w:rsidR="00417BDA" w:rsidRDefault="00417BDA">
            <w:pPr>
              <w:rPr>
                <w:b/>
                <w:bCs/>
                <w:sz w:val="16"/>
                <w:szCs w:val="16"/>
              </w:rPr>
            </w:pPr>
            <w:r>
              <w:rPr>
                <w:b/>
                <w:bCs/>
                <w:sz w:val="16"/>
                <w:szCs w:val="16"/>
              </w:rPr>
              <w:t>ORG</w:t>
            </w:r>
          </w:p>
        </w:tc>
        <w:tc>
          <w:tcPr>
            <w:tcW w:w="3521" w:type="dxa"/>
            <w:tcBorders>
              <w:top w:val="single" w:sz="12" w:space="0" w:color="000000"/>
              <w:left w:val="single" w:sz="6" w:space="0" w:color="000000"/>
              <w:bottom w:val="single" w:sz="6" w:space="0" w:color="000000"/>
            </w:tcBorders>
            <w:shd w:val="clear" w:color="auto" w:fill="auto"/>
          </w:tcPr>
          <w:p w:rsidR="00417BDA" w:rsidRDefault="00417BDA">
            <w:pPr>
              <w:snapToGrid w:val="0"/>
              <w:rPr>
                <w:b/>
                <w:bCs/>
                <w:sz w:val="16"/>
                <w:szCs w:val="16"/>
              </w:rPr>
            </w:pPr>
          </w:p>
          <w:p w:rsidR="00417BDA" w:rsidRDefault="00417BDA">
            <w:pPr>
              <w:rPr>
                <w:b/>
                <w:bCs/>
                <w:sz w:val="16"/>
                <w:szCs w:val="16"/>
              </w:rPr>
            </w:pPr>
            <w:r>
              <w:rPr>
                <w:b/>
                <w:bCs/>
                <w:sz w:val="16"/>
                <w:szCs w:val="16"/>
              </w:rPr>
              <w:t>RECOMMENDATION APPROVAL STATUS</w:t>
            </w:r>
          </w:p>
        </w:tc>
        <w:tc>
          <w:tcPr>
            <w:tcW w:w="4078" w:type="dxa"/>
            <w:gridSpan w:val="2"/>
            <w:tcBorders>
              <w:top w:val="single" w:sz="12" w:space="0" w:color="000000"/>
              <w:left w:val="single" w:sz="6" w:space="0" w:color="000000"/>
              <w:bottom w:val="single" w:sz="6" w:space="0" w:color="000000"/>
              <w:right w:val="single" w:sz="12" w:space="0" w:color="000000"/>
            </w:tcBorders>
            <w:shd w:val="clear" w:color="auto" w:fill="auto"/>
          </w:tcPr>
          <w:p w:rsidR="00417BDA" w:rsidRDefault="00417BDA">
            <w:pPr>
              <w:snapToGrid w:val="0"/>
              <w:rPr>
                <w:b/>
                <w:bCs/>
                <w:sz w:val="16"/>
                <w:szCs w:val="16"/>
              </w:rPr>
            </w:pPr>
          </w:p>
          <w:p w:rsidR="00417BDA" w:rsidRDefault="00417BDA">
            <w:pPr>
              <w:rPr>
                <w:sz w:val="20"/>
              </w:rPr>
            </w:pPr>
            <w:r>
              <w:rPr>
                <w:b/>
                <w:bCs/>
                <w:sz w:val="16"/>
                <w:szCs w:val="16"/>
              </w:rPr>
              <w:t>AFFECTED ELEMENTS OF INTEREST TO ORG</w:t>
            </w:r>
          </w:p>
        </w:tc>
      </w:tr>
      <w:tr w:rsidR="00417BDA">
        <w:tc>
          <w:tcPr>
            <w:tcW w:w="1553" w:type="dxa"/>
            <w:tcBorders>
              <w:top w:val="single" w:sz="6" w:space="0" w:color="000000"/>
              <w:left w:val="single" w:sz="12" w:space="0" w:color="000000"/>
            </w:tcBorders>
            <w:shd w:val="clear" w:color="auto" w:fill="auto"/>
          </w:tcPr>
          <w:p w:rsidR="00417BDA" w:rsidRDefault="00417BDA">
            <w:pPr>
              <w:rPr>
                <w:sz w:val="20"/>
              </w:rPr>
            </w:pPr>
            <w:r>
              <w:rPr>
                <w:sz w:val="20"/>
              </w:rPr>
              <w:t>Modeling and Methodology</w:t>
            </w:r>
          </w:p>
        </w:tc>
        <w:tc>
          <w:tcPr>
            <w:tcW w:w="3521" w:type="dxa"/>
            <w:tcBorders>
              <w:top w:val="single" w:sz="6" w:space="0" w:color="000000"/>
              <w:left w:val="single" w:sz="6" w:space="0" w:color="000000"/>
            </w:tcBorders>
            <w:shd w:val="clear" w:color="auto" w:fill="auto"/>
          </w:tcPr>
          <w:p w:rsidR="00417BDA" w:rsidRDefault="00417BDA">
            <w:pPr>
              <w:snapToGrid w:val="0"/>
              <w:rPr>
                <w:sz w:val="20"/>
              </w:rPr>
            </w:pPr>
            <w:r>
              <w:rPr>
                <w:sz w:val="20"/>
              </w:rPr>
              <w:t>Voted to approve at Sept 2012 WGM</w:t>
            </w:r>
          </w:p>
        </w:tc>
        <w:tc>
          <w:tcPr>
            <w:tcW w:w="4078" w:type="dxa"/>
            <w:gridSpan w:val="2"/>
            <w:tcBorders>
              <w:top w:val="single" w:sz="6" w:space="0" w:color="000000"/>
              <w:left w:val="single" w:sz="6" w:space="0" w:color="000000"/>
              <w:right w:val="single" w:sz="12" w:space="0" w:color="000000"/>
            </w:tcBorders>
            <w:shd w:val="clear" w:color="auto" w:fill="auto"/>
          </w:tcPr>
          <w:p w:rsidR="00417BDA" w:rsidRDefault="00417BDA">
            <w:r>
              <w:rPr>
                <w:sz w:val="20"/>
              </w:rPr>
              <w:t>N/A</w:t>
            </w:r>
          </w:p>
        </w:tc>
      </w:tr>
    </w:tbl>
    <w:p w:rsidR="00417BDA" w:rsidRDefault="00417BDA"/>
    <w:p w:rsidR="00417BDA" w:rsidRDefault="00417BDA">
      <w:pPr>
        <w:rPr>
          <w:rFonts w:ascii="Arial" w:hAnsi="Arial" w:cs="Arial"/>
          <w:b/>
          <w:bCs/>
          <w:sz w:val="22"/>
          <w:u w:val="single"/>
        </w:rPr>
      </w:pPr>
      <w:r>
        <w:rPr>
          <w:rFonts w:ascii="Arial" w:hAnsi="Arial" w:cs="Arial"/>
          <w:b/>
          <w:bCs/>
          <w:sz w:val="22"/>
          <w:u w:val="single"/>
        </w:rPr>
        <w:t>ISSUE:</w:t>
      </w:r>
    </w:p>
    <w:p w:rsidR="00417BDA" w:rsidRDefault="00417BDA">
      <w:pPr>
        <w:rPr>
          <w:rFonts w:ascii="Arial" w:hAnsi="Arial" w:cs="Arial"/>
          <w:b/>
          <w:bCs/>
          <w:sz w:val="22"/>
          <w:u w:val="single"/>
        </w:rPr>
      </w:pPr>
    </w:p>
    <w:p w:rsidR="00417BDA" w:rsidRDefault="00417BDA">
      <w:pPr>
        <w:pStyle w:val="FootnoteText"/>
        <w:rPr>
          <w:rFonts w:ascii="Arial" w:hAnsi="Arial" w:cs="Arial"/>
          <w:szCs w:val="24"/>
        </w:rPr>
      </w:pPr>
      <w:proofErr w:type="spellStart"/>
      <w:r>
        <w:rPr>
          <w:rFonts w:ascii="Arial" w:hAnsi="Arial" w:cs="Arial"/>
          <w:szCs w:val="24"/>
        </w:rPr>
        <w:t>ActRelationshipType</w:t>
      </w:r>
      <w:proofErr w:type="spellEnd"/>
      <w:r>
        <w:rPr>
          <w:rFonts w:ascii="Arial" w:hAnsi="Arial" w:cs="Arial"/>
          <w:szCs w:val="24"/>
        </w:rPr>
        <w:t xml:space="preserve"> defines the semantics of association between Acts.  In development of more advanced models for Care Plan, Health Concern, Care Record Entry (by patient care, </w:t>
      </w:r>
      <w:proofErr w:type="gramStart"/>
      <w:r>
        <w:rPr>
          <w:rFonts w:ascii="Arial" w:hAnsi="Arial" w:cs="Arial"/>
          <w:szCs w:val="24"/>
        </w:rPr>
        <w:t>who</w:t>
      </w:r>
      <w:proofErr w:type="gramEnd"/>
      <w:r>
        <w:rPr>
          <w:rFonts w:ascii="Arial" w:hAnsi="Arial" w:cs="Arial"/>
          <w:szCs w:val="24"/>
        </w:rPr>
        <w:t xml:space="preserve"> brought this to MnM) it became evident that several important relationships could not be expressed.  </w:t>
      </w:r>
    </w:p>
    <w:p w:rsidR="00417BDA" w:rsidRDefault="00417BDA">
      <w:pPr>
        <w:pStyle w:val="FootnoteText"/>
        <w:rPr>
          <w:rFonts w:ascii="Arial" w:hAnsi="Arial" w:cs="Arial"/>
          <w:szCs w:val="24"/>
        </w:rPr>
      </w:pPr>
      <w:r>
        <w:rPr>
          <w:rFonts w:ascii="Arial" w:hAnsi="Arial" w:cs="Arial"/>
          <w:szCs w:val="24"/>
        </w:rPr>
        <w:t xml:space="preserve">Reviewing other workgroup models, it was also apparent that PERT was used quite often when a more specific relationship was required, but what not in </w:t>
      </w:r>
    </w:p>
    <w:p w:rsidR="00417BDA" w:rsidRDefault="00417BDA">
      <w:pPr>
        <w:pStyle w:val="FootnoteText"/>
        <w:rPr>
          <w:rFonts w:ascii="Arial" w:hAnsi="Arial" w:cs="Arial"/>
        </w:rPr>
      </w:pPr>
      <w:r>
        <w:rPr>
          <w:rFonts w:ascii="Arial" w:hAnsi="Arial" w:cs="Arial"/>
          <w:szCs w:val="24"/>
        </w:rPr>
        <w:t xml:space="preserve">In addition, review of </w:t>
      </w:r>
      <w:proofErr w:type="spellStart"/>
      <w:r>
        <w:rPr>
          <w:rFonts w:ascii="Arial" w:hAnsi="Arial" w:cs="Arial"/>
          <w:szCs w:val="24"/>
        </w:rPr>
        <w:t>ActRelationshipType</w:t>
      </w:r>
      <w:proofErr w:type="spellEnd"/>
      <w:r>
        <w:rPr>
          <w:rFonts w:ascii="Arial" w:hAnsi="Arial" w:cs="Arial"/>
          <w:szCs w:val="24"/>
        </w:rPr>
        <w:t xml:space="preserve"> revealed the problematic definition of COMP:  </w:t>
      </w:r>
      <w:r>
        <w:rPr>
          <w:rFonts w:ascii="Arial" w:hAnsi="Arial" w:cs="Arial"/>
          <w:i/>
          <w:iCs/>
          <w:szCs w:val="24"/>
        </w:rPr>
        <w:t>A collection of sub-services as steps or subtasks performed for the source service. Services may be performed sequentially or concurrently</w:t>
      </w:r>
      <w:r>
        <w:rPr>
          <w:rFonts w:ascii="Arial" w:hAnsi="Arial" w:cs="Arial"/>
          <w:szCs w:val="24"/>
        </w:rPr>
        <w:t>.  While this definition would fit a specific type of COMP (i.e. the proposed STEP), it was not how the concept was being used in v3 models.   Review of multiple models from multiple WGs showed that COMP was used to mean “component” as understood in general usage.  Often it was used to indicate true composition or aggregation.  This ambiguity can be resolved with the addition of a specialization indicating that aggregation is used (which is a common modeling requirement).</w:t>
      </w:r>
    </w:p>
    <w:p w:rsidR="00417BDA" w:rsidRDefault="00417BDA">
      <w:pPr>
        <w:spacing w:before="240"/>
        <w:rPr>
          <w:rFonts w:ascii="Arial" w:hAnsi="Arial" w:cs="Arial"/>
        </w:rPr>
      </w:pPr>
    </w:p>
    <w:p w:rsidR="00417BDA" w:rsidRDefault="00417BDA">
      <w:pPr>
        <w:spacing w:before="240"/>
        <w:rPr>
          <w:rFonts w:ascii="Arial" w:hAnsi="Arial" w:cs="Arial"/>
        </w:rPr>
      </w:pPr>
      <w:r>
        <w:rPr>
          <w:rFonts w:ascii="Arial" w:hAnsi="Arial" w:cs="Arial"/>
          <w:b/>
          <w:bCs/>
          <w:sz w:val="22"/>
          <w:szCs w:val="22"/>
          <w:u w:val="single"/>
        </w:rPr>
        <w:t>CURRENT STATE:</w:t>
      </w:r>
    </w:p>
    <w:p w:rsidR="00417BDA" w:rsidRDefault="00417BDA">
      <w:pPr>
        <w:pStyle w:val="FootnoteText"/>
        <w:rPr>
          <w:rFonts w:ascii="Arial" w:hAnsi="Arial" w:cs="Arial"/>
          <w:b/>
          <w:bCs/>
          <w:sz w:val="22"/>
          <w:szCs w:val="22"/>
          <w:u w:val="single"/>
        </w:rPr>
      </w:pPr>
      <w:proofErr w:type="spellStart"/>
      <w:r>
        <w:rPr>
          <w:rFonts w:ascii="Arial" w:hAnsi="Arial" w:cs="Arial"/>
          <w:szCs w:val="24"/>
        </w:rPr>
        <w:t>ActRelationship</w:t>
      </w:r>
      <w:proofErr w:type="spellEnd"/>
      <w:r>
        <w:rPr>
          <w:rFonts w:ascii="Arial" w:hAnsi="Arial" w:cs="Arial"/>
          <w:szCs w:val="24"/>
        </w:rPr>
        <w:t xml:space="preserve"> lacks the needed semantics for clinical information modeling.  Faced with gaps in </w:t>
      </w:r>
      <w:proofErr w:type="spellStart"/>
      <w:r>
        <w:rPr>
          <w:rFonts w:ascii="Arial" w:hAnsi="Arial" w:cs="Arial"/>
          <w:szCs w:val="24"/>
        </w:rPr>
        <w:t>ActRelationshipType</w:t>
      </w:r>
      <w:proofErr w:type="spellEnd"/>
      <w:r>
        <w:rPr>
          <w:rFonts w:ascii="Arial" w:hAnsi="Arial" w:cs="Arial"/>
          <w:szCs w:val="24"/>
        </w:rPr>
        <w:t xml:space="preserve"> vocabulary, models often resort to using the non-specific “pertains to” (PERT) when a more specific relationship is implied by conventions in clinical care or documentation.</w:t>
      </w:r>
    </w:p>
    <w:p w:rsidR="00417BDA" w:rsidRDefault="00417BDA">
      <w:pPr>
        <w:spacing w:before="240"/>
      </w:pPr>
      <w:r>
        <w:rPr>
          <w:rFonts w:ascii="Arial" w:hAnsi="Arial" w:cs="Arial"/>
          <w:b/>
          <w:bCs/>
          <w:sz w:val="22"/>
          <w:szCs w:val="22"/>
          <w:u w:val="single"/>
        </w:rPr>
        <w:t>OPTIONS CONSIDERED</w:t>
      </w:r>
      <w:r>
        <w:rPr>
          <w:rFonts w:ascii="Arial" w:hAnsi="Arial" w:cs="Arial"/>
          <w:sz w:val="22"/>
          <w:szCs w:val="22"/>
        </w:rPr>
        <w:t>:</w:t>
      </w:r>
    </w:p>
    <w:p w:rsidR="00417BDA" w:rsidRDefault="00417BDA">
      <w:pPr>
        <w:pStyle w:val="BodyText"/>
      </w:pPr>
      <w:r>
        <w:t>Continued (</w:t>
      </w:r>
      <w:proofErr w:type="spellStart"/>
      <w:r>
        <w:t>mis</w:t>
      </w:r>
      <w:proofErr w:type="spellEnd"/>
      <w:r>
        <w:t xml:space="preserve">)use of PERT, and attempting to convey the precise semantics via other modeling components was difficult if not impossible, as </w:t>
      </w:r>
      <w:proofErr w:type="spellStart"/>
      <w:r>
        <w:t>ActRelationship</w:t>
      </w:r>
      <w:proofErr w:type="spellEnd"/>
      <w:r>
        <w:t xml:space="preserve"> lacks a code element to convey this.</w:t>
      </w:r>
    </w:p>
    <w:p w:rsidR="00417BDA" w:rsidRDefault="00417BDA">
      <w:pPr>
        <w:pStyle w:val="BodyText"/>
      </w:pPr>
      <w:proofErr w:type="spellStart"/>
      <w:proofErr w:type="gramStart"/>
      <w:r>
        <w:t>Dependance</w:t>
      </w:r>
      <w:proofErr w:type="spellEnd"/>
      <w:r>
        <w:t xml:space="preserve"> on knowledge of, and capture of, </w:t>
      </w:r>
      <w:proofErr w:type="spellStart"/>
      <w:r>
        <w:t>Act.effectiveTime</w:t>
      </w:r>
      <w:proofErr w:type="spellEnd"/>
      <w:r>
        <w:t>.</w:t>
      </w:r>
      <w:proofErr w:type="gramEnd"/>
      <w:r>
        <w:t xml:space="preserve">  This is not pragmatic, as often the sequence and interval need to be expressed without knowing the actual time, particularly with definition, intent, and expectation moods.</w:t>
      </w:r>
    </w:p>
    <w:p w:rsidR="00417BDA" w:rsidRDefault="00417BDA">
      <w:pPr>
        <w:pStyle w:val="BodyText"/>
      </w:pPr>
    </w:p>
    <w:p w:rsidR="00417BDA" w:rsidRDefault="00417BDA">
      <w:pPr>
        <w:pStyle w:val="BodyText"/>
        <w:rPr>
          <w:szCs w:val="22"/>
        </w:rPr>
      </w:pPr>
      <w:r>
        <w:rPr>
          <w:b/>
          <w:bCs/>
          <w:sz w:val="22"/>
          <w:szCs w:val="22"/>
          <w:u w:val="single"/>
        </w:rPr>
        <w:t>RATIONALE:</w:t>
      </w:r>
    </w:p>
    <w:p w:rsidR="00417BDA" w:rsidRDefault="00417BDA">
      <w:pPr>
        <w:pStyle w:val="BodyText"/>
        <w:rPr>
          <w:szCs w:val="22"/>
        </w:rPr>
      </w:pPr>
    </w:p>
    <w:p w:rsidR="00417BDA" w:rsidRDefault="00417BDA">
      <w:pPr>
        <w:pStyle w:val="BodyText"/>
        <w:numPr>
          <w:ilvl w:val="0"/>
          <w:numId w:val="4"/>
        </w:numPr>
      </w:pPr>
      <w:r>
        <w:t xml:space="preserve">Frequent use of the ambiguous and imprecise “pertains to” (PERT) depends upon implicit domain knowledge of the true nature of the association.  This limits machine </w:t>
      </w:r>
      <w:proofErr w:type="spellStart"/>
      <w:r>
        <w:t>processability</w:t>
      </w:r>
      <w:proofErr w:type="spellEnd"/>
      <w:r>
        <w:t>, particularly in knowledge based applications.</w:t>
      </w:r>
    </w:p>
    <w:p w:rsidR="000F7648" w:rsidRDefault="00417BDA">
      <w:pPr>
        <w:pStyle w:val="BodyText"/>
        <w:numPr>
          <w:ilvl w:val="1"/>
          <w:numId w:val="4"/>
        </w:numPr>
      </w:pPr>
      <w:r>
        <w:t xml:space="preserve">Replacement of PERT with of </w:t>
      </w:r>
      <w:r w:rsidR="00C04514">
        <w:t xml:space="preserve">an </w:t>
      </w:r>
      <w:r>
        <w:t>abstract</w:t>
      </w:r>
      <w:r w:rsidR="00C04514">
        <w:t xml:space="preserve"> seemed incorrect. Preferred to remove all children of PERT, leaving it with </w:t>
      </w:r>
      <w:r w:rsidR="00C04514">
        <w:rPr>
          <w:b/>
        </w:rPr>
        <w:t>no semantics</w:t>
      </w:r>
      <w:r w:rsidR="00C04514">
        <w:t xml:space="preserve"> that can be inferred from the children, and move all of the children under the root. This leaves two choices for PERT:</w:t>
      </w:r>
    </w:p>
    <w:p w:rsidR="00417BDA" w:rsidRDefault="000F7648" w:rsidP="002C2212">
      <w:pPr>
        <w:pStyle w:val="BodyText"/>
        <w:numPr>
          <w:ilvl w:val="2"/>
          <w:numId w:val="4"/>
        </w:numPr>
      </w:pPr>
      <w:r w:rsidRPr="002C2212">
        <w:rPr>
          <w:iCs/>
        </w:rPr>
        <w:lastRenderedPageBreak/>
        <w:t>Leave it, but emphasize that it has no specializations</w:t>
      </w:r>
      <w:r>
        <w:rPr>
          <w:iCs/>
        </w:rPr>
        <w:t xml:space="preserve"> and therefore any models that used it as a way to reach the specializations MUST be changed OR</w:t>
      </w:r>
    </w:p>
    <w:p w:rsidR="00417BDA" w:rsidRDefault="000F7648">
      <w:pPr>
        <w:pStyle w:val="BodyText"/>
        <w:numPr>
          <w:ilvl w:val="2"/>
          <w:numId w:val="4"/>
        </w:numPr>
      </w:pPr>
      <w:r>
        <w:t xml:space="preserve">Deprecate PERT and replace it with the </w:t>
      </w:r>
      <w:r w:rsidR="00417BDA">
        <w:t xml:space="preserve">new concept of “has potential relevance to” (RELEV) as child of </w:t>
      </w:r>
      <w:proofErr w:type="gramStart"/>
      <w:r>
        <w:t>ART</w:t>
      </w:r>
      <w:r>
        <w:rPr>
          <w:i/>
          <w:iCs/>
        </w:rPr>
        <w:t xml:space="preserve"> </w:t>
      </w:r>
      <w:r w:rsidR="00417BDA">
        <w:t xml:space="preserve"> to</w:t>
      </w:r>
      <w:proofErr w:type="gramEnd"/>
      <w:r w:rsidR="00417BDA">
        <w:t xml:space="preserve"> convey information which may (or may not) actually inform the recipients, and </w:t>
      </w:r>
      <w:r>
        <w:t xml:space="preserve">reflects </w:t>
      </w:r>
      <w:r w:rsidR="00417BDA">
        <w:t>the very non-specific association clear in the definition.</w:t>
      </w:r>
    </w:p>
    <w:p w:rsidR="000F7648" w:rsidRDefault="00417BDA">
      <w:pPr>
        <w:pStyle w:val="BodyText"/>
        <w:numPr>
          <w:ilvl w:val="0"/>
          <w:numId w:val="4"/>
        </w:numPr>
      </w:pPr>
      <w:r>
        <w:t xml:space="preserve">The existing temporal associations are one-ended, and thus do not convey the detail needed for uses like Care Plans or history of present illness. </w:t>
      </w:r>
      <w:r w:rsidR="000F7648">
        <w:t xml:space="preserve"> </w:t>
      </w:r>
    </w:p>
    <w:p w:rsidR="000F7648" w:rsidRDefault="000F7648" w:rsidP="002C2212">
      <w:pPr>
        <w:pStyle w:val="BodyText"/>
        <w:numPr>
          <w:ilvl w:val="1"/>
          <w:numId w:val="4"/>
        </w:numPr>
      </w:pPr>
      <w:r>
        <w:t xml:space="preserve">Undertake to include all meaningful time relationships and to NOT require the use of a “reversed” </w:t>
      </w:r>
      <w:proofErr w:type="spellStart"/>
      <w:r>
        <w:t>ActRelationship</w:t>
      </w:r>
      <w:proofErr w:type="spellEnd"/>
      <w:r>
        <w:t xml:space="preserve"> to get at the inverse relationship.</w:t>
      </w:r>
    </w:p>
    <w:p w:rsidR="000F7648" w:rsidRDefault="000F7648" w:rsidP="002C2212">
      <w:pPr>
        <w:pStyle w:val="BodyText"/>
        <w:numPr>
          <w:ilvl w:val="1"/>
          <w:numId w:val="4"/>
        </w:numPr>
      </w:pPr>
      <w:r>
        <w:t>In the annotations of EACH code, we will indicate the code that I its inverse</w:t>
      </w:r>
    </w:p>
    <w:p w:rsidR="00417BDA" w:rsidRDefault="000F7648" w:rsidP="002C2212">
      <w:pPr>
        <w:pStyle w:val="BodyText"/>
        <w:numPr>
          <w:ilvl w:val="1"/>
          <w:numId w:val="4"/>
        </w:numPr>
      </w:pPr>
      <w:r>
        <w:t>Create accurate hierarchies for all codes (</w:t>
      </w:r>
      <w:proofErr w:type="spellStart"/>
      <w:r>
        <w:t>bith</w:t>
      </w:r>
      <w:proofErr w:type="spellEnd"/>
      <w:r>
        <w:t xml:space="preserve"> current and added) </w:t>
      </w:r>
      <w:r w:rsidR="00417BDA">
        <w:t xml:space="preserve"> </w:t>
      </w:r>
    </w:p>
    <w:p w:rsidR="00417BDA" w:rsidRDefault="00417BDA">
      <w:pPr>
        <w:pStyle w:val="BodyText"/>
        <w:numPr>
          <w:ilvl w:val="0"/>
          <w:numId w:val="4"/>
        </w:numPr>
      </w:pPr>
      <w:r>
        <w:t xml:space="preserve">The definition of “has component” (COMP) does not fit with the use or understanding of the type.  A corrected definition </w:t>
      </w:r>
      <w:r w:rsidR="000F7648">
        <w:t>includes the notions of “aggregation” and “composition” is proposed</w:t>
      </w:r>
    </w:p>
    <w:p w:rsidR="000F7648" w:rsidRDefault="00417BDA">
      <w:pPr>
        <w:pStyle w:val="BodyText"/>
        <w:numPr>
          <w:ilvl w:val="1"/>
          <w:numId w:val="4"/>
        </w:numPr>
      </w:pPr>
      <w:r>
        <w:t>Adding “has member” (</w:t>
      </w:r>
      <w:r w:rsidR="000F7648">
        <w:t>MBR</w:t>
      </w:r>
      <w:r>
        <w:t xml:space="preserve">), refining COMP, distinguishes those cases when an aggregation of </w:t>
      </w:r>
      <w:proofErr w:type="spellStart"/>
      <w:r>
        <w:t>of</w:t>
      </w:r>
      <w:proofErr w:type="spellEnd"/>
      <w:r>
        <w:t xml:space="preserve"> information is required (likely often when using </w:t>
      </w:r>
      <w:proofErr w:type="spellStart"/>
      <w:r>
        <w:t>ActClass</w:t>
      </w:r>
      <w:proofErr w:type="spellEnd"/>
      <w:r>
        <w:t xml:space="preserve"> of _</w:t>
      </w:r>
      <w:proofErr w:type="spellStart"/>
      <w:r>
        <w:t>ActClassRecordOrganizer</w:t>
      </w:r>
      <w:proofErr w:type="spellEnd"/>
      <w:r>
        <w:t>, BATTERY, or LIST).</w:t>
      </w:r>
    </w:p>
    <w:p w:rsidR="00417BDA" w:rsidRDefault="000F7648" w:rsidP="002C2212">
      <w:pPr>
        <w:pStyle w:val="BodyText"/>
        <w:numPr>
          <w:ilvl w:val="2"/>
          <w:numId w:val="4"/>
        </w:numPr>
      </w:pPr>
      <w:r>
        <w:t>Add “has steps” (STEP) as a child of MBR and that uses the previous definition of COMP</w:t>
      </w:r>
      <w:r w:rsidR="00417BDA">
        <w:t xml:space="preserve">  </w:t>
      </w:r>
    </w:p>
    <w:p w:rsidR="000F7648" w:rsidRDefault="000F7648" w:rsidP="000F7648">
      <w:pPr>
        <w:pStyle w:val="BodyText"/>
        <w:numPr>
          <w:ilvl w:val="1"/>
          <w:numId w:val="4"/>
        </w:numPr>
      </w:pPr>
      <w:r>
        <w:t>Add “has part” (PART) as a child of COMP and defined to represent composition</w:t>
      </w:r>
    </w:p>
    <w:p w:rsidR="00417BDA" w:rsidRDefault="000F7648">
      <w:pPr>
        <w:pStyle w:val="BodyText"/>
        <w:numPr>
          <w:ilvl w:val="1"/>
          <w:numId w:val="4"/>
        </w:numPr>
      </w:pPr>
      <w:r>
        <w:t xml:space="preserve">Move </w:t>
      </w:r>
      <w:r w:rsidR="00417BDA">
        <w:t xml:space="preserve">of “arrival” (ARR) and “departure” (DEP) as children </w:t>
      </w:r>
      <w:r>
        <w:t>of STEP</w:t>
      </w:r>
    </w:p>
    <w:p w:rsidR="00417BDA" w:rsidRDefault="00417BDA">
      <w:pPr>
        <w:pStyle w:val="BodyText"/>
        <w:numPr>
          <w:ilvl w:val="0"/>
          <w:numId w:val="4"/>
        </w:numPr>
        <w:rPr>
          <w:szCs w:val="22"/>
        </w:rPr>
      </w:pPr>
      <w:r>
        <w:t xml:space="preserve">There is not an existing way to indicate that something is a barrier to care or otherwise “interferes with” (INTF) </w:t>
      </w:r>
      <w:proofErr w:type="gramStart"/>
      <w:r>
        <w:t>an intent</w:t>
      </w:r>
      <w:proofErr w:type="gramEnd"/>
      <w:r>
        <w:t xml:space="preserve"> or expectation.  For example, a lack of transportation interferes with an intended patient encounter.</w:t>
      </w:r>
    </w:p>
    <w:p w:rsidR="00417BDA" w:rsidRDefault="00417BDA">
      <w:pPr>
        <w:pStyle w:val="BodyText"/>
        <w:numPr>
          <w:ilvl w:val="0"/>
          <w:numId w:val="4"/>
        </w:numPr>
        <w:rPr>
          <w:szCs w:val="22"/>
        </w:rPr>
      </w:pPr>
      <w:r>
        <w:rPr>
          <w:szCs w:val="22"/>
        </w:rPr>
        <w:t xml:space="preserve">Often SUBJ (and COMP) are used as qualifiers of another act (e.g. severity observations).  The addition of an act relationship which explicitly addresses this use will avoid confusion over other uses of </w:t>
      </w:r>
      <w:r w:rsidR="000F7648">
        <w:rPr>
          <w:szCs w:val="22"/>
        </w:rPr>
        <w:t>SUBJ</w:t>
      </w:r>
      <w:r>
        <w:rPr>
          <w:szCs w:val="22"/>
        </w:rPr>
        <w:t>.</w:t>
      </w:r>
    </w:p>
    <w:p w:rsidR="00417BDA" w:rsidRDefault="00417BDA">
      <w:pPr>
        <w:pStyle w:val="BodyText"/>
        <w:rPr>
          <w:szCs w:val="22"/>
        </w:rPr>
      </w:pPr>
    </w:p>
    <w:p w:rsidR="00417BDA" w:rsidRDefault="00417BDA">
      <w:pPr>
        <w:pStyle w:val="BodyText"/>
        <w:rPr>
          <w:b/>
          <w:bCs/>
          <w:sz w:val="22"/>
          <w:szCs w:val="22"/>
          <w:u w:val="single"/>
        </w:rPr>
      </w:pPr>
      <w:r>
        <w:rPr>
          <w:b/>
          <w:bCs/>
          <w:sz w:val="22"/>
          <w:szCs w:val="22"/>
          <w:u w:val="single"/>
        </w:rPr>
        <w:t>RECOMMENDATION DETAILS:</w:t>
      </w:r>
    </w:p>
    <w:p w:rsidR="002F5D49" w:rsidRDefault="002F5D49">
      <w:pPr>
        <w:pStyle w:val="BodyText"/>
        <w:rPr>
          <w:b/>
          <w:bCs/>
          <w:sz w:val="22"/>
          <w:szCs w:val="22"/>
          <w:u w:val="single"/>
        </w:rPr>
      </w:pPr>
    </w:p>
    <w:p w:rsidR="002F5D49" w:rsidRDefault="002F5D49" w:rsidP="002F5D49">
      <w:pPr>
        <w:pStyle w:val="BodyText"/>
        <w:pBdr>
          <w:top w:val="triple" w:sz="4" w:space="1" w:color="auto"/>
          <w:left w:val="triple" w:sz="4" w:space="4" w:color="auto"/>
          <w:bottom w:val="triple" w:sz="4" w:space="1" w:color="auto"/>
          <w:right w:val="triple" w:sz="4" w:space="4" w:color="auto"/>
        </w:pBdr>
        <w:rPr>
          <w:b/>
          <w:bCs/>
          <w:sz w:val="22"/>
          <w:szCs w:val="22"/>
          <w:u w:val="single"/>
        </w:rPr>
      </w:pPr>
      <w:r>
        <w:rPr>
          <w:b/>
          <w:bCs/>
          <w:sz w:val="22"/>
          <w:szCs w:val="22"/>
          <w:u w:val="single"/>
        </w:rPr>
        <w:t xml:space="preserve">THE ACTUAL RECOMMENDATION </w:t>
      </w:r>
      <w:r w:rsidRPr="002F5D49">
        <w:rPr>
          <w:b/>
          <w:bCs/>
          <w:sz w:val="22"/>
          <w:szCs w:val="22"/>
        </w:rPr>
        <w:t xml:space="preserve">is contained in a set of three VML files that execute all of the </w:t>
      </w:r>
      <w:r>
        <w:rPr>
          <w:b/>
          <w:bCs/>
          <w:sz w:val="22"/>
          <w:szCs w:val="22"/>
        </w:rPr>
        <w:t xml:space="preserve">recommended </w:t>
      </w:r>
      <w:r w:rsidRPr="002F5D49">
        <w:rPr>
          <w:b/>
          <w:bCs/>
          <w:sz w:val="22"/>
          <w:szCs w:val="22"/>
        </w:rPr>
        <w:t xml:space="preserve">changes and have been tested.  The attached ZIP archive includes both the VML, </w:t>
      </w:r>
      <w:r w:rsidRPr="002F5D49">
        <w:rPr>
          <w:b/>
          <w:bCs/>
          <w:sz w:val="22"/>
          <w:szCs w:val="22"/>
          <w:u w:val="single"/>
        </w:rPr>
        <w:t>and</w:t>
      </w:r>
      <w:r w:rsidRPr="002F5D49">
        <w:rPr>
          <w:b/>
          <w:bCs/>
          <w:sz w:val="22"/>
          <w:szCs w:val="22"/>
        </w:rPr>
        <w:t xml:space="preserve"> a</w:t>
      </w:r>
      <w:r>
        <w:rPr>
          <w:b/>
          <w:bCs/>
          <w:sz w:val="22"/>
          <w:szCs w:val="22"/>
        </w:rPr>
        <w:t>n abbreviated</w:t>
      </w:r>
      <w:r w:rsidRPr="002F5D49">
        <w:rPr>
          <w:b/>
          <w:bCs/>
          <w:sz w:val="22"/>
          <w:szCs w:val="22"/>
        </w:rPr>
        <w:t xml:space="preserve"> Vocabulary “</w:t>
      </w:r>
      <w:proofErr w:type="spellStart"/>
      <w:r w:rsidRPr="002F5D49">
        <w:rPr>
          <w:b/>
          <w:bCs/>
          <w:sz w:val="22"/>
          <w:szCs w:val="22"/>
        </w:rPr>
        <w:t>coremif</w:t>
      </w:r>
      <w:proofErr w:type="spellEnd"/>
      <w:r w:rsidRPr="002F5D49">
        <w:rPr>
          <w:b/>
          <w:bCs/>
          <w:sz w:val="22"/>
          <w:szCs w:val="22"/>
        </w:rPr>
        <w:t xml:space="preserve">” file that contains the resultant </w:t>
      </w:r>
      <w:proofErr w:type="spellStart"/>
      <w:r w:rsidRPr="002F5D49">
        <w:rPr>
          <w:b/>
          <w:bCs/>
          <w:sz w:val="22"/>
          <w:szCs w:val="22"/>
        </w:rPr>
        <w:t>ActRelationshipType</w:t>
      </w:r>
      <w:proofErr w:type="spellEnd"/>
      <w:r w:rsidRPr="002F5D49">
        <w:rPr>
          <w:b/>
          <w:bCs/>
          <w:sz w:val="22"/>
          <w:szCs w:val="22"/>
        </w:rPr>
        <w:t xml:space="preserve"> code system and </w:t>
      </w:r>
      <w:proofErr w:type="spellStart"/>
      <w:r w:rsidRPr="002F5D49">
        <w:rPr>
          <w:b/>
          <w:bCs/>
          <w:sz w:val="22"/>
          <w:szCs w:val="22"/>
        </w:rPr>
        <w:t>ValueSets</w:t>
      </w:r>
      <w:proofErr w:type="spellEnd"/>
      <w:r w:rsidRPr="002F5D49">
        <w:rPr>
          <w:b/>
          <w:bCs/>
          <w:sz w:val="22"/>
          <w:szCs w:val="22"/>
        </w:rPr>
        <w:t>.</w:t>
      </w:r>
    </w:p>
    <w:p w:rsidR="002F5D49" w:rsidRDefault="002F5D49">
      <w:pPr>
        <w:pStyle w:val="BodyText"/>
      </w:pPr>
    </w:p>
    <w:p w:rsidR="00417BDA" w:rsidRDefault="003B3037">
      <w:pPr>
        <w:pStyle w:val="BodyText"/>
      </w:pPr>
      <w:r w:rsidRPr="002C2212">
        <w:rPr>
          <w:b/>
          <w:u w:val="single"/>
        </w:rPr>
        <w:t xml:space="preserve">In regards to PERT in </w:t>
      </w:r>
      <w:proofErr w:type="spellStart"/>
      <w:r w:rsidRPr="002C2212">
        <w:rPr>
          <w:b/>
          <w:u w:val="single"/>
        </w:rPr>
        <w:t>ActRelationshipType</w:t>
      </w:r>
      <w:proofErr w:type="spellEnd"/>
      <w:r>
        <w:t xml:space="preserve"> code system:</w:t>
      </w:r>
    </w:p>
    <w:p w:rsidR="003B3037" w:rsidRDefault="003B3037">
      <w:pPr>
        <w:pStyle w:val="BodyText"/>
      </w:pPr>
    </w:p>
    <w:p w:rsidR="003B3037" w:rsidRDefault="000F7648" w:rsidP="002C2212">
      <w:pPr>
        <w:pStyle w:val="BodyText"/>
        <w:numPr>
          <w:ilvl w:val="0"/>
          <w:numId w:val="5"/>
        </w:numPr>
      </w:pPr>
      <w:r w:rsidRPr="002C2212">
        <w:t xml:space="preserve">MOVE all of the children of </w:t>
      </w:r>
      <w:proofErr w:type="gramStart"/>
      <w:r w:rsidRPr="002C2212">
        <w:t xml:space="preserve">PERT </w:t>
      </w:r>
      <w:r w:rsidR="003B3037" w:rsidRPr="006E326B">
        <w:t>)</w:t>
      </w:r>
      <w:proofErr w:type="gramEnd"/>
      <w:r w:rsidR="003B3037" w:rsidRPr="006E326B">
        <w:t xml:space="preserve"> to be children of ART</w:t>
      </w:r>
      <w:r w:rsidR="002C2212">
        <w:t>.</w:t>
      </w:r>
      <w:r w:rsidR="003B3037">
        <w:t xml:space="preserve"> The codes and their new, resulting sort key follow:</w:t>
      </w:r>
      <w:r w:rsidR="003B3037" w:rsidRPr="002C2212">
        <w:t xml:space="preserve"> </w:t>
      </w:r>
    </w:p>
    <w:tbl>
      <w:tblPr>
        <w:tblStyle w:val="TableGrid"/>
        <w:tblW w:w="0" w:type="auto"/>
        <w:tblInd w:w="1041" w:type="dxa"/>
        <w:tblLook w:val="04A0"/>
      </w:tblPr>
      <w:tblGrid>
        <w:gridCol w:w="2952"/>
        <w:gridCol w:w="2952"/>
      </w:tblGrid>
      <w:tr w:rsidR="002C2212" w:rsidRPr="001D767E" w:rsidTr="002C2212">
        <w:tc>
          <w:tcPr>
            <w:tcW w:w="2952" w:type="dxa"/>
          </w:tcPr>
          <w:p w:rsidR="002C2212" w:rsidRPr="001D767E" w:rsidRDefault="002C2212" w:rsidP="00255C01">
            <w:pPr>
              <w:pStyle w:val="BodyText"/>
            </w:pPr>
            <w:r w:rsidRPr="001D767E">
              <w:t>_</w:t>
            </w:r>
            <w:proofErr w:type="spellStart"/>
            <w:r w:rsidRPr="001D767E">
              <w:t>ActRelationshipAccounting</w:t>
            </w:r>
            <w:proofErr w:type="spellEnd"/>
          </w:p>
        </w:tc>
        <w:tc>
          <w:tcPr>
            <w:tcW w:w="2952" w:type="dxa"/>
          </w:tcPr>
          <w:p w:rsidR="002C2212" w:rsidRPr="001D767E" w:rsidRDefault="002C2212" w:rsidP="00255C01">
            <w:pPr>
              <w:pStyle w:val="BodyText"/>
            </w:pPr>
            <w:r w:rsidRPr="001D767E">
              <w:t>T________</w:t>
            </w:r>
          </w:p>
        </w:tc>
      </w:tr>
      <w:tr w:rsidR="002C2212" w:rsidRPr="001D767E" w:rsidTr="002C2212">
        <w:tc>
          <w:tcPr>
            <w:tcW w:w="2952" w:type="dxa"/>
          </w:tcPr>
          <w:p w:rsidR="002C2212" w:rsidRPr="001D767E" w:rsidRDefault="002C2212" w:rsidP="00255C01">
            <w:pPr>
              <w:pStyle w:val="BodyText"/>
            </w:pPr>
            <w:r w:rsidRPr="001D767E">
              <w:t>AUTH</w:t>
            </w:r>
          </w:p>
        </w:tc>
        <w:tc>
          <w:tcPr>
            <w:tcW w:w="2952" w:type="dxa"/>
          </w:tcPr>
          <w:p w:rsidR="002C2212" w:rsidRPr="001D767E" w:rsidRDefault="002C2212" w:rsidP="00255C01">
            <w:pPr>
              <w:pStyle w:val="BodyText"/>
            </w:pPr>
            <w:r w:rsidRPr="001D767E">
              <w:t>M________</w:t>
            </w:r>
          </w:p>
        </w:tc>
      </w:tr>
      <w:tr w:rsidR="002C2212" w:rsidRPr="001D767E" w:rsidTr="002C2212">
        <w:tc>
          <w:tcPr>
            <w:tcW w:w="2952" w:type="dxa"/>
          </w:tcPr>
          <w:p w:rsidR="002C2212" w:rsidRPr="001D767E" w:rsidRDefault="002C2212" w:rsidP="00255C01">
            <w:pPr>
              <w:pStyle w:val="BodyText"/>
            </w:pPr>
            <w:r w:rsidRPr="001D767E">
              <w:t>CAUS</w:t>
            </w:r>
          </w:p>
        </w:tc>
        <w:tc>
          <w:tcPr>
            <w:tcW w:w="2952" w:type="dxa"/>
          </w:tcPr>
          <w:p w:rsidR="002C2212" w:rsidRPr="001D767E" w:rsidRDefault="002C2212" w:rsidP="00255C01">
            <w:pPr>
              <w:pStyle w:val="BodyText"/>
            </w:pPr>
            <w:r w:rsidRPr="001D767E">
              <w:t>I________</w:t>
            </w:r>
          </w:p>
        </w:tc>
      </w:tr>
      <w:tr w:rsidR="002C2212" w:rsidRPr="001D767E" w:rsidTr="002C2212">
        <w:tc>
          <w:tcPr>
            <w:tcW w:w="2952" w:type="dxa"/>
          </w:tcPr>
          <w:p w:rsidR="002C2212" w:rsidRPr="001D767E" w:rsidRDefault="002C2212" w:rsidP="00255C01">
            <w:pPr>
              <w:pStyle w:val="BodyText"/>
            </w:pPr>
            <w:r w:rsidRPr="001D767E">
              <w:t>COVBY</w:t>
            </w:r>
          </w:p>
        </w:tc>
        <w:tc>
          <w:tcPr>
            <w:tcW w:w="2952" w:type="dxa"/>
          </w:tcPr>
          <w:p w:rsidR="002C2212" w:rsidRPr="001D767E" w:rsidRDefault="002C2212" w:rsidP="00255C01">
            <w:pPr>
              <w:pStyle w:val="BodyText"/>
            </w:pPr>
            <w:r w:rsidRPr="001D767E">
              <w:t>U________</w:t>
            </w:r>
          </w:p>
        </w:tc>
      </w:tr>
      <w:tr w:rsidR="002C2212" w:rsidRPr="001D767E" w:rsidTr="002C2212">
        <w:tc>
          <w:tcPr>
            <w:tcW w:w="2952" w:type="dxa"/>
          </w:tcPr>
          <w:p w:rsidR="002C2212" w:rsidRPr="001D767E" w:rsidRDefault="002C2212" w:rsidP="00255C01">
            <w:pPr>
              <w:pStyle w:val="BodyText"/>
            </w:pPr>
            <w:r w:rsidRPr="001D767E">
              <w:t>DRIV</w:t>
            </w:r>
          </w:p>
        </w:tc>
        <w:tc>
          <w:tcPr>
            <w:tcW w:w="2952" w:type="dxa"/>
          </w:tcPr>
          <w:p w:rsidR="002C2212" w:rsidRPr="001D767E" w:rsidRDefault="002C2212" w:rsidP="00255C01">
            <w:pPr>
              <w:pStyle w:val="BodyText"/>
            </w:pPr>
            <w:r w:rsidRPr="001D767E">
              <w:t>K________</w:t>
            </w:r>
          </w:p>
        </w:tc>
      </w:tr>
      <w:tr w:rsidR="002C2212" w:rsidRPr="001D767E" w:rsidTr="002C2212">
        <w:tc>
          <w:tcPr>
            <w:tcW w:w="2952" w:type="dxa"/>
          </w:tcPr>
          <w:p w:rsidR="002C2212" w:rsidRPr="001D767E" w:rsidRDefault="002C2212" w:rsidP="00255C01">
            <w:pPr>
              <w:pStyle w:val="BodyText"/>
            </w:pPr>
            <w:r w:rsidRPr="001D767E">
              <w:t>ELNK</w:t>
            </w:r>
          </w:p>
        </w:tc>
        <w:tc>
          <w:tcPr>
            <w:tcW w:w="2952" w:type="dxa"/>
          </w:tcPr>
          <w:p w:rsidR="002C2212" w:rsidRPr="001D767E" w:rsidRDefault="002C2212" w:rsidP="00255C01">
            <w:pPr>
              <w:pStyle w:val="BodyText"/>
            </w:pPr>
            <w:r w:rsidRPr="001D767E">
              <w:t>L________</w:t>
            </w:r>
          </w:p>
        </w:tc>
      </w:tr>
      <w:tr w:rsidR="002C2212" w:rsidRPr="001D767E" w:rsidTr="002C2212">
        <w:tc>
          <w:tcPr>
            <w:tcW w:w="2952" w:type="dxa"/>
          </w:tcPr>
          <w:p w:rsidR="002C2212" w:rsidRPr="001D767E" w:rsidRDefault="002C2212" w:rsidP="00255C01">
            <w:pPr>
              <w:pStyle w:val="BodyText"/>
            </w:pPr>
            <w:r w:rsidRPr="001D767E">
              <w:t>EVID</w:t>
            </w:r>
          </w:p>
        </w:tc>
        <w:tc>
          <w:tcPr>
            <w:tcW w:w="2952" w:type="dxa"/>
          </w:tcPr>
          <w:p w:rsidR="002C2212" w:rsidRPr="001D767E" w:rsidRDefault="002C2212" w:rsidP="00255C01">
            <w:pPr>
              <w:pStyle w:val="BodyText"/>
            </w:pPr>
            <w:r w:rsidRPr="001D767E">
              <w:t>Z________</w:t>
            </w:r>
          </w:p>
        </w:tc>
      </w:tr>
      <w:tr w:rsidR="002C2212" w:rsidRPr="001D767E" w:rsidTr="002C2212">
        <w:tc>
          <w:tcPr>
            <w:tcW w:w="2952" w:type="dxa"/>
          </w:tcPr>
          <w:p w:rsidR="002C2212" w:rsidRPr="001D767E" w:rsidRDefault="002C2212" w:rsidP="00255C01">
            <w:pPr>
              <w:pStyle w:val="BodyText"/>
            </w:pPr>
            <w:r w:rsidRPr="001D767E">
              <w:t>EXACBY</w:t>
            </w:r>
          </w:p>
        </w:tc>
        <w:tc>
          <w:tcPr>
            <w:tcW w:w="2952" w:type="dxa"/>
          </w:tcPr>
          <w:p w:rsidR="002C2212" w:rsidRPr="001D767E" w:rsidRDefault="002C2212" w:rsidP="00255C01">
            <w:pPr>
              <w:pStyle w:val="BodyText"/>
            </w:pPr>
            <w:r w:rsidRPr="001D767E">
              <w:t>Z________</w:t>
            </w:r>
          </w:p>
        </w:tc>
      </w:tr>
      <w:tr w:rsidR="002C2212" w:rsidRPr="001D767E" w:rsidTr="002C2212">
        <w:tc>
          <w:tcPr>
            <w:tcW w:w="2952" w:type="dxa"/>
          </w:tcPr>
          <w:p w:rsidR="002C2212" w:rsidRPr="001D767E" w:rsidRDefault="002C2212" w:rsidP="00255C01">
            <w:pPr>
              <w:pStyle w:val="BodyText"/>
            </w:pPr>
            <w:r w:rsidRPr="001D767E">
              <w:t>EXPL</w:t>
            </w:r>
          </w:p>
        </w:tc>
        <w:tc>
          <w:tcPr>
            <w:tcW w:w="2952" w:type="dxa"/>
          </w:tcPr>
          <w:p w:rsidR="002C2212" w:rsidRPr="001D767E" w:rsidRDefault="002C2212" w:rsidP="00255C01">
            <w:pPr>
              <w:pStyle w:val="BodyText"/>
            </w:pPr>
            <w:r w:rsidRPr="001D767E">
              <w:t>N________</w:t>
            </w:r>
          </w:p>
        </w:tc>
      </w:tr>
      <w:tr w:rsidR="002C2212" w:rsidRPr="001D767E" w:rsidTr="002C2212">
        <w:tc>
          <w:tcPr>
            <w:tcW w:w="2952" w:type="dxa"/>
          </w:tcPr>
          <w:p w:rsidR="002C2212" w:rsidRPr="001D767E" w:rsidRDefault="002C2212" w:rsidP="00255C01">
            <w:pPr>
              <w:pStyle w:val="BodyText"/>
            </w:pPr>
            <w:r w:rsidRPr="001D767E">
              <w:t>ITEMSLOC</w:t>
            </w:r>
          </w:p>
        </w:tc>
        <w:tc>
          <w:tcPr>
            <w:tcW w:w="2952" w:type="dxa"/>
          </w:tcPr>
          <w:p w:rsidR="002C2212" w:rsidRPr="001D767E" w:rsidRDefault="002C2212" w:rsidP="00255C01">
            <w:pPr>
              <w:pStyle w:val="BodyText"/>
            </w:pPr>
            <w:r w:rsidRPr="001D767E">
              <w:t>W________</w:t>
            </w:r>
          </w:p>
        </w:tc>
      </w:tr>
      <w:tr w:rsidR="002C2212" w:rsidRPr="001D767E" w:rsidTr="002C2212">
        <w:tc>
          <w:tcPr>
            <w:tcW w:w="2952" w:type="dxa"/>
          </w:tcPr>
          <w:p w:rsidR="002C2212" w:rsidRPr="001D767E" w:rsidRDefault="002C2212" w:rsidP="00255C01">
            <w:pPr>
              <w:pStyle w:val="BodyText"/>
            </w:pPr>
            <w:r w:rsidRPr="001D767E">
              <w:t>LIMIT</w:t>
            </w:r>
          </w:p>
        </w:tc>
        <w:tc>
          <w:tcPr>
            <w:tcW w:w="2952" w:type="dxa"/>
          </w:tcPr>
          <w:p w:rsidR="002C2212" w:rsidRPr="001D767E" w:rsidRDefault="002C2212" w:rsidP="00255C01">
            <w:pPr>
              <w:pStyle w:val="BodyText"/>
            </w:pPr>
            <w:r w:rsidRPr="001D767E">
              <w:t>V________</w:t>
            </w:r>
          </w:p>
        </w:tc>
      </w:tr>
      <w:tr w:rsidR="002C2212" w:rsidRPr="001D767E" w:rsidTr="002C2212">
        <w:tc>
          <w:tcPr>
            <w:tcW w:w="2952" w:type="dxa"/>
          </w:tcPr>
          <w:p w:rsidR="002C2212" w:rsidRPr="001D767E" w:rsidRDefault="002C2212" w:rsidP="00255C01">
            <w:pPr>
              <w:pStyle w:val="BodyText"/>
            </w:pPr>
            <w:r w:rsidRPr="001D767E">
              <w:t>META</w:t>
            </w:r>
          </w:p>
        </w:tc>
        <w:tc>
          <w:tcPr>
            <w:tcW w:w="2952" w:type="dxa"/>
          </w:tcPr>
          <w:p w:rsidR="002C2212" w:rsidRPr="001D767E" w:rsidRDefault="002C2212" w:rsidP="00255C01">
            <w:pPr>
              <w:pStyle w:val="BodyText"/>
            </w:pPr>
            <w:r w:rsidRPr="001D767E">
              <w:t>Z________</w:t>
            </w:r>
          </w:p>
        </w:tc>
      </w:tr>
      <w:tr w:rsidR="002C2212" w:rsidRPr="001D767E" w:rsidTr="002C2212">
        <w:tc>
          <w:tcPr>
            <w:tcW w:w="2952" w:type="dxa"/>
          </w:tcPr>
          <w:p w:rsidR="002C2212" w:rsidRPr="001D767E" w:rsidRDefault="002C2212" w:rsidP="00255C01">
            <w:pPr>
              <w:pStyle w:val="BodyText"/>
            </w:pPr>
            <w:r w:rsidRPr="001D767E">
              <w:t>MFST</w:t>
            </w:r>
          </w:p>
        </w:tc>
        <w:tc>
          <w:tcPr>
            <w:tcW w:w="2952" w:type="dxa"/>
          </w:tcPr>
          <w:p w:rsidR="002C2212" w:rsidRPr="001D767E" w:rsidRDefault="002C2212" w:rsidP="00255C01">
            <w:pPr>
              <w:pStyle w:val="BodyText"/>
            </w:pPr>
            <w:r w:rsidRPr="001D767E">
              <w:t>J________</w:t>
            </w:r>
          </w:p>
        </w:tc>
      </w:tr>
      <w:tr w:rsidR="002C2212" w:rsidRPr="001D767E" w:rsidTr="002C2212">
        <w:tc>
          <w:tcPr>
            <w:tcW w:w="2952" w:type="dxa"/>
          </w:tcPr>
          <w:p w:rsidR="002C2212" w:rsidRPr="001D767E" w:rsidRDefault="002C2212" w:rsidP="00255C01">
            <w:pPr>
              <w:pStyle w:val="BodyText"/>
            </w:pPr>
            <w:r w:rsidRPr="001D767E">
              <w:t>NAME</w:t>
            </w:r>
          </w:p>
        </w:tc>
        <w:tc>
          <w:tcPr>
            <w:tcW w:w="2952" w:type="dxa"/>
          </w:tcPr>
          <w:p w:rsidR="002C2212" w:rsidRPr="001D767E" w:rsidRDefault="002C2212" w:rsidP="00255C01">
            <w:pPr>
              <w:pStyle w:val="BodyText"/>
            </w:pPr>
            <w:r w:rsidRPr="001D767E">
              <w:t>O________</w:t>
            </w:r>
          </w:p>
        </w:tc>
      </w:tr>
      <w:tr w:rsidR="002C2212" w:rsidRPr="001D767E" w:rsidTr="002C2212">
        <w:tc>
          <w:tcPr>
            <w:tcW w:w="2952" w:type="dxa"/>
          </w:tcPr>
          <w:p w:rsidR="002C2212" w:rsidRPr="001D767E" w:rsidRDefault="002C2212" w:rsidP="00255C01">
            <w:pPr>
              <w:pStyle w:val="BodyText"/>
            </w:pPr>
            <w:r w:rsidRPr="001D767E">
              <w:t>PREV</w:t>
            </w:r>
          </w:p>
        </w:tc>
        <w:tc>
          <w:tcPr>
            <w:tcW w:w="2952" w:type="dxa"/>
          </w:tcPr>
          <w:p w:rsidR="002C2212" w:rsidRPr="001D767E" w:rsidRDefault="002C2212" w:rsidP="00255C01">
            <w:pPr>
              <w:pStyle w:val="BodyText"/>
            </w:pPr>
            <w:r w:rsidRPr="001D767E">
              <w:t>H________</w:t>
            </w:r>
          </w:p>
        </w:tc>
      </w:tr>
      <w:tr w:rsidR="002C2212" w:rsidRPr="001D767E" w:rsidTr="002C2212">
        <w:tc>
          <w:tcPr>
            <w:tcW w:w="2952" w:type="dxa"/>
          </w:tcPr>
          <w:p w:rsidR="002C2212" w:rsidRPr="001D767E" w:rsidRDefault="002C2212" w:rsidP="00255C01">
            <w:pPr>
              <w:pStyle w:val="BodyText"/>
            </w:pPr>
            <w:r w:rsidRPr="001D767E">
              <w:t>REFR</w:t>
            </w:r>
          </w:p>
        </w:tc>
        <w:tc>
          <w:tcPr>
            <w:tcW w:w="2952" w:type="dxa"/>
          </w:tcPr>
          <w:p w:rsidR="002C2212" w:rsidRPr="001D767E" w:rsidRDefault="002C2212" w:rsidP="00255C01">
            <w:pPr>
              <w:pStyle w:val="BodyText"/>
            </w:pPr>
            <w:r w:rsidRPr="001D767E">
              <w:t>P________</w:t>
            </w:r>
          </w:p>
        </w:tc>
      </w:tr>
      <w:tr w:rsidR="002C2212" w:rsidRPr="001D767E" w:rsidTr="002C2212">
        <w:tc>
          <w:tcPr>
            <w:tcW w:w="2952" w:type="dxa"/>
          </w:tcPr>
          <w:p w:rsidR="002C2212" w:rsidRPr="001D767E" w:rsidRDefault="002C2212" w:rsidP="00255C01">
            <w:pPr>
              <w:pStyle w:val="BodyText"/>
            </w:pPr>
            <w:r w:rsidRPr="001D767E">
              <w:lastRenderedPageBreak/>
              <w:t>REFV</w:t>
            </w:r>
          </w:p>
        </w:tc>
        <w:tc>
          <w:tcPr>
            <w:tcW w:w="2952" w:type="dxa"/>
          </w:tcPr>
          <w:p w:rsidR="002C2212" w:rsidRPr="001D767E" w:rsidRDefault="002C2212" w:rsidP="00255C01">
            <w:pPr>
              <w:pStyle w:val="BodyText"/>
            </w:pPr>
            <w:r w:rsidRPr="001D767E">
              <w:t>Q________</w:t>
            </w:r>
          </w:p>
        </w:tc>
      </w:tr>
      <w:tr w:rsidR="002C2212" w:rsidRPr="001D767E" w:rsidTr="002C2212">
        <w:tc>
          <w:tcPr>
            <w:tcW w:w="2952" w:type="dxa"/>
          </w:tcPr>
          <w:p w:rsidR="002C2212" w:rsidRPr="001D767E" w:rsidRDefault="002C2212" w:rsidP="00255C01">
            <w:pPr>
              <w:pStyle w:val="BodyText"/>
            </w:pPr>
            <w:r w:rsidRPr="001D767E">
              <w:t>RELVBY</w:t>
            </w:r>
          </w:p>
        </w:tc>
        <w:tc>
          <w:tcPr>
            <w:tcW w:w="2952" w:type="dxa"/>
          </w:tcPr>
          <w:p w:rsidR="002C2212" w:rsidRPr="001D767E" w:rsidRDefault="002C2212" w:rsidP="00255C01">
            <w:pPr>
              <w:pStyle w:val="BodyText"/>
            </w:pPr>
            <w:r w:rsidRPr="001D767E">
              <w:t>Z________</w:t>
            </w:r>
          </w:p>
        </w:tc>
      </w:tr>
      <w:tr w:rsidR="002C2212" w:rsidRPr="001D767E" w:rsidTr="002C2212">
        <w:tc>
          <w:tcPr>
            <w:tcW w:w="2952" w:type="dxa"/>
          </w:tcPr>
          <w:p w:rsidR="002C2212" w:rsidRPr="001D767E" w:rsidRDefault="002C2212" w:rsidP="00255C01">
            <w:pPr>
              <w:pStyle w:val="BodyText"/>
            </w:pPr>
            <w:r w:rsidRPr="001D767E">
              <w:t>SPRT</w:t>
            </w:r>
          </w:p>
        </w:tc>
        <w:tc>
          <w:tcPr>
            <w:tcW w:w="2952" w:type="dxa"/>
          </w:tcPr>
          <w:p w:rsidR="002C2212" w:rsidRPr="001D767E" w:rsidRDefault="002C2212" w:rsidP="00255C01">
            <w:pPr>
              <w:pStyle w:val="BodyText"/>
            </w:pPr>
            <w:r w:rsidRPr="001D767E">
              <w:t>F________</w:t>
            </w:r>
          </w:p>
        </w:tc>
      </w:tr>
      <w:tr w:rsidR="002C2212" w:rsidRPr="001D767E" w:rsidTr="002C2212">
        <w:tc>
          <w:tcPr>
            <w:tcW w:w="2952" w:type="dxa"/>
          </w:tcPr>
          <w:p w:rsidR="002C2212" w:rsidRPr="001D767E" w:rsidRDefault="002C2212" w:rsidP="00255C01">
            <w:pPr>
              <w:pStyle w:val="BodyText"/>
            </w:pPr>
            <w:r w:rsidRPr="001D767E">
              <w:t>SUBJ</w:t>
            </w:r>
          </w:p>
        </w:tc>
        <w:tc>
          <w:tcPr>
            <w:tcW w:w="2952" w:type="dxa"/>
          </w:tcPr>
          <w:p w:rsidR="002C2212" w:rsidRPr="001D767E" w:rsidRDefault="002C2212" w:rsidP="00255C01">
            <w:pPr>
              <w:pStyle w:val="BodyText"/>
            </w:pPr>
            <w:r w:rsidRPr="001D767E">
              <w:t>G________</w:t>
            </w:r>
          </w:p>
        </w:tc>
      </w:tr>
      <w:tr w:rsidR="002C2212" w:rsidRPr="001D767E" w:rsidTr="002C2212">
        <w:tc>
          <w:tcPr>
            <w:tcW w:w="2952" w:type="dxa"/>
          </w:tcPr>
          <w:p w:rsidR="002C2212" w:rsidRPr="001D767E" w:rsidRDefault="002C2212" w:rsidP="00255C01">
            <w:pPr>
              <w:pStyle w:val="BodyText"/>
            </w:pPr>
            <w:r w:rsidRPr="001D767E">
              <w:t>SUMM</w:t>
            </w:r>
          </w:p>
        </w:tc>
        <w:tc>
          <w:tcPr>
            <w:tcW w:w="2952" w:type="dxa"/>
          </w:tcPr>
          <w:p w:rsidR="002C2212" w:rsidRPr="001D767E" w:rsidRDefault="002C2212" w:rsidP="00255C01">
            <w:pPr>
              <w:pStyle w:val="BodyText"/>
            </w:pPr>
            <w:r w:rsidRPr="001D767E">
              <w:t>R________</w:t>
            </w:r>
          </w:p>
        </w:tc>
      </w:tr>
      <w:tr w:rsidR="002C2212" w:rsidTr="002C2212">
        <w:tc>
          <w:tcPr>
            <w:tcW w:w="2952" w:type="dxa"/>
          </w:tcPr>
          <w:p w:rsidR="002C2212" w:rsidRPr="001D767E" w:rsidRDefault="002C2212" w:rsidP="00255C01">
            <w:pPr>
              <w:pStyle w:val="BodyText"/>
            </w:pPr>
            <w:r w:rsidRPr="001D767E">
              <w:t>RELEV</w:t>
            </w:r>
          </w:p>
        </w:tc>
        <w:tc>
          <w:tcPr>
            <w:tcW w:w="2952" w:type="dxa"/>
          </w:tcPr>
          <w:p w:rsidR="002C2212" w:rsidRDefault="002C2212" w:rsidP="00255C01">
            <w:pPr>
              <w:pStyle w:val="BodyText"/>
            </w:pPr>
            <w:r w:rsidRPr="001D767E">
              <w:t>D________</w:t>
            </w:r>
          </w:p>
        </w:tc>
      </w:tr>
    </w:tbl>
    <w:p w:rsidR="000C06EF" w:rsidRDefault="000C06EF" w:rsidP="00C35A85">
      <w:pPr>
        <w:pStyle w:val="BodyText"/>
        <w:numPr>
          <w:ilvl w:val="0"/>
          <w:numId w:val="7"/>
        </w:numPr>
      </w:pPr>
    </w:p>
    <w:p w:rsidR="00C72BC7" w:rsidRPr="002C2212" w:rsidRDefault="00C72BC7" w:rsidP="00C35A85">
      <w:pPr>
        <w:pStyle w:val="BodyText"/>
        <w:numPr>
          <w:ilvl w:val="0"/>
          <w:numId w:val="7"/>
        </w:numPr>
      </w:pPr>
      <w:r w:rsidRPr="002C2212">
        <w:t>CHOICE FOR HARMONIZATION VOTE or MnM Vote)</w:t>
      </w:r>
    </w:p>
    <w:p w:rsidR="00C72BC7" w:rsidRPr="002C2212" w:rsidRDefault="00C72BC7" w:rsidP="00C35A85">
      <w:pPr>
        <w:pStyle w:val="BodyText"/>
        <w:numPr>
          <w:ilvl w:val="1"/>
          <w:numId w:val="7"/>
        </w:numPr>
      </w:pPr>
      <w:r w:rsidRPr="002C2212">
        <w:t>Leave PERT as is OR</w:t>
      </w:r>
    </w:p>
    <w:p w:rsidR="00C72BC7" w:rsidRPr="002C2212" w:rsidRDefault="00C72BC7" w:rsidP="00C35A85">
      <w:pPr>
        <w:pStyle w:val="BodyText"/>
        <w:numPr>
          <w:ilvl w:val="1"/>
          <w:numId w:val="7"/>
        </w:numPr>
      </w:pPr>
      <w:r w:rsidRPr="002C2212">
        <w:t>Combination of:</w:t>
      </w:r>
    </w:p>
    <w:p w:rsidR="00417BDA" w:rsidRPr="002C2212" w:rsidRDefault="00417BDA" w:rsidP="00C35A85">
      <w:pPr>
        <w:pStyle w:val="BodyText"/>
        <w:numPr>
          <w:ilvl w:val="2"/>
          <w:numId w:val="7"/>
        </w:numPr>
      </w:pPr>
      <w:r w:rsidRPr="002C2212">
        <w:t xml:space="preserve">PERT is deprecated </w:t>
      </w:r>
    </w:p>
    <w:p w:rsidR="00C72BC7" w:rsidRPr="002C2212" w:rsidRDefault="00417BDA" w:rsidP="00C35A85">
      <w:pPr>
        <w:pStyle w:val="BodyText"/>
        <w:numPr>
          <w:ilvl w:val="2"/>
          <w:numId w:val="7"/>
        </w:numPr>
      </w:pPr>
      <w:r w:rsidRPr="002C2212">
        <w:t>New concept of “</w:t>
      </w:r>
      <w:r w:rsidRPr="002C2212">
        <w:rPr>
          <w:b/>
          <w:bCs/>
        </w:rPr>
        <w:t>has potential relevance to</w:t>
      </w:r>
      <w:r w:rsidRPr="002C2212">
        <w:t xml:space="preserve">” (RELEV) as </w:t>
      </w:r>
    </w:p>
    <w:p w:rsidR="00417BDA" w:rsidRPr="002C2212" w:rsidRDefault="00417BDA" w:rsidP="00C35A85">
      <w:pPr>
        <w:pStyle w:val="BodyText"/>
        <w:numPr>
          <w:ilvl w:val="3"/>
          <w:numId w:val="7"/>
        </w:numPr>
      </w:pPr>
      <w:r w:rsidRPr="002C2212">
        <w:t>child of</w:t>
      </w:r>
      <w:r w:rsidR="00C72BC7" w:rsidRPr="002C2212">
        <w:t xml:space="preserve"> ART</w:t>
      </w:r>
      <w:r w:rsidRPr="002C2212">
        <w:t xml:space="preserve"> </w:t>
      </w:r>
    </w:p>
    <w:p w:rsidR="00417BDA" w:rsidRPr="002C2212" w:rsidRDefault="00417BDA" w:rsidP="00C35A85">
      <w:pPr>
        <w:pStyle w:val="BodyText"/>
        <w:numPr>
          <w:ilvl w:val="3"/>
          <w:numId w:val="7"/>
        </w:numPr>
      </w:pPr>
      <w:r w:rsidRPr="002C2212">
        <w:t>Definition: Assertion that there may be some relevance of the target to the source.  No further information or semantics of the potential relevance is conveyed by this relationship.</w:t>
      </w:r>
    </w:p>
    <w:p w:rsidR="00417BDA" w:rsidRPr="002C2212" w:rsidRDefault="00417BDA" w:rsidP="00C35A85">
      <w:pPr>
        <w:pStyle w:val="BodyText"/>
        <w:numPr>
          <w:ilvl w:val="3"/>
          <w:numId w:val="7"/>
        </w:numPr>
      </w:pPr>
      <w:r w:rsidRPr="002C2212">
        <w:t xml:space="preserve">Note:  This is a very nonspecific relationship from one item of clinical information to another. It does not judge about the role the pertinent information plays, nor does it even assert that there any sort of meaningful association.  It should never be used in cases where there is any known semantics to the </w:t>
      </w:r>
      <w:proofErr w:type="gramStart"/>
      <w:r w:rsidRPr="002C2212">
        <w:t>relationship,</w:t>
      </w:r>
      <w:proofErr w:type="gramEnd"/>
      <w:r w:rsidRPr="002C2212">
        <w:t xml:space="preserve"> or as a stop-gap measure if </w:t>
      </w:r>
      <w:proofErr w:type="spellStart"/>
      <w:r w:rsidRPr="002C2212">
        <w:t>ActRelationshipType</w:t>
      </w:r>
      <w:proofErr w:type="spellEnd"/>
      <w:r w:rsidRPr="002C2212">
        <w:t xml:space="preserve"> does not have an appropriate concept at the time a model is created.  </w:t>
      </w:r>
    </w:p>
    <w:p w:rsidR="00417BDA" w:rsidRPr="002C2212" w:rsidRDefault="00417BDA" w:rsidP="00C35A85">
      <w:pPr>
        <w:pStyle w:val="BodyText"/>
        <w:numPr>
          <w:ilvl w:val="3"/>
          <w:numId w:val="7"/>
        </w:numPr>
      </w:pPr>
      <w:proofErr w:type="spellStart"/>
      <w:r w:rsidRPr="002C2212">
        <w:t>Specializes:</w:t>
      </w:r>
      <w:r w:rsidR="00C72BC7" w:rsidRPr="002C2212">
        <w:rPr>
          <w:i/>
          <w:iCs/>
        </w:rPr>
        <w:t>ART</w:t>
      </w:r>
      <w:proofErr w:type="spellEnd"/>
    </w:p>
    <w:p w:rsidR="00417BDA" w:rsidRPr="002C2212" w:rsidRDefault="00417BDA" w:rsidP="00C35A85">
      <w:pPr>
        <w:pStyle w:val="BodyText"/>
        <w:numPr>
          <w:ilvl w:val="3"/>
          <w:numId w:val="7"/>
        </w:numPr>
      </w:pPr>
      <w:r w:rsidRPr="002C2212">
        <w:t xml:space="preserve">Inbound relationship name: </w:t>
      </w:r>
      <w:proofErr w:type="spellStart"/>
      <w:r w:rsidRPr="002C2212">
        <w:t>has</w:t>
      </w:r>
      <w:r w:rsidR="003358D2" w:rsidRPr="002C2212">
        <w:t>P</w:t>
      </w:r>
      <w:r w:rsidRPr="002C2212">
        <w:t>otential</w:t>
      </w:r>
      <w:r w:rsidR="003358D2" w:rsidRPr="002C2212">
        <w:t>R</w:t>
      </w:r>
      <w:r w:rsidRPr="002C2212">
        <w:t>elevance</w:t>
      </w:r>
      <w:r w:rsidR="003358D2" w:rsidRPr="002C2212">
        <w:t>T</w:t>
      </w:r>
      <w:r w:rsidRPr="002C2212">
        <w:t>o</w:t>
      </w:r>
      <w:proofErr w:type="spellEnd"/>
    </w:p>
    <w:p w:rsidR="00417BDA" w:rsidRPr="002C2212" w:rsidRDefault="00417BDA" w:rsidP="00C35A85">
      <w:pPr>
        <w:pStyle w:val="BodyText"/>
        <w:numPr>
          <w:ilvl w:val="3"/>
          <w:numId w:val="7"/>
        </w:numPr>
      </w:pPr>
      <w:r w:rsidRPr="002C2212">
        <w:t xml:space="preserve">Outbound relationship name:  </w:t>
      </w:r>
      <w:proofErr w:type="spellStart"/>
      <w:r w:rsidRPr="002C2212">
        <w:t>potentially</w:t>
      </w:r>
      <w:r w:rsidR="003358D2" w:rsidRPr="002C2212">
        <w:t>R</w:t>
      </w:r>
      <w:r w:rsidRPr="002C2212">
        <w:t>elevant</w:t>
      </w:r>
      <w:r w:rsidR="003358D2" w:rsidRPr="002C2212">
        <w:t>I</w:t>
      </w:r>
      <w:r w:rsidRPr="002C2212">
        <w:t>nformation</w:t>
      </w:r>
      <w:proofErr w:type="spellEnd"/>
      <w:r w:rsidRPr="002C2212">
        <w:t xml:space="preserve"> </w:t>
      </w:r>
    </w:p>
    <w:p w:rsidR="00417BDA" w:rsidRPr="002C2212" w:rsidRDefault="00417BDA" w:rsidP="00C35A85">
      <w:pPr>
        <w:pStyle w:val="BodyText"/>
        <w:numPr>
          <w:ilvl w:val="3"/>
          <w:numId w:val="7"/>
        </w:numPr>
      </w:pPr>
      <w:r w:rsidRPr="002C2212">
        <w:t>Applies to:  any Act</w:t>
      </w:r>
    </w:p>
    <w:p w:rsidR="00417BDA" w:rsidRPr="002C2212" w:rsidRDefault="00417BDA" w:rsidP="00C35A85">
      <w:pPr>
        <w:pStyle w:val="BodyText"/>
        <w:numPr>
          <w:ilvl w:val="3"/>
          <w:numId w:val="7"/>
        </w:numPr>
      </w:pPr>
      <w:r w:rsidRPr="002C2212">
        <w:t>Is document characteristic: true</w:t>
      </w:r>
    </w:p>
    <w:p w:rsidR="00417BDA" w:rsidRPr="002C2212" w:rsidRDefault="00417BDA" w:rsidP="00C35A85">
      <w:pPr>
        <w:pStyle w:val="BodyText"/>
        <w:numPr>
          <w:ilvl w:val="3"/>
          <w:numId w:val="7"/>
        </w:numPr>
      </w:pPr>
      <w:r w:rsidRPr="002C2212">
        <w:t>Conductible:  true</w:t>
      </w:r>
    </w:p>
    <w:p w:rsidR="00417BDA" w:rsidRDefault="00417BDA">
      <w:pPr>
        <w:pStyle w:val="BodyText"/>
      </w:pPr>
    </w:p>
    <w:p w:rsidR="003B3037" w:rsidRDefault="003B3037" w:rsidP="002C2212">
      <w:pPr>
        <w:pStyle w:val="BodyText"/>
      </w:pPr>
      <w:r w:rsidRPr="002C2212">
        <w:rPr>
          <w:b/>
          <w:u w:val="single"/>
        </w:rPr>
        <w:t xml:space="preserve">In regards to the temporal relationships in the </w:t>
      </w:r>
      <w:proofErr w:type="spellStart"/>
      <w:r w:rsidRPr="002C2212">
        <w:rPr>
          <w:b/>
          <w:u w:val="single"/>
        </w:rPr>
        <w:t>ActRelationshipType</w:t>
      </w:r>
      <w:proofErr w:type="spellEnd"/>
      <w:r>
        <w:t xml:space="preserve"> code system:</w:t>
      </w:r>
    </w:p>
    <w:p w:rsidR="00417BDA" w:rsidRDefault="00417BDA" w:rsidP="002C2212">
      <w:pPr>
        <w:pStyle w:val="BodyText"/>
      </w:pPr>
      <w:r>
        <w:t>Need for additional, specific, temporal relationships, with multiple parents</w:t>
      </w:r>
      <w:r w:rsidR="00F06EDC">
        <w:t xml:space="preserve"> Analysis of possible codes led to recommendation to assert all codes that might represent a source-to-target temporal relation, accepting that the majority of these have an inverse (and might have been inverted by turning the </w:t>
      </w:r>
      <w:proofErr w:type="spellStart"/>
      <w:r w:rsidR="00F06EDC">
        <w:t>ActRelationship</w:t>
      </w:r>
      <w:proofErr w:type="spellEnd"/>
      <w:r w:rsidR="00F06EDC">
        <w:t xml:space="preserve"> around.)</w:t>
      </w:r>
    </w:p>
    <w:p w:rsidR="005A1865" w:rsidRDefault="005A1865" w:rsidP="002C2212">
      <w:pPr>
        <w:pStyle w:val="BodyText"/>
      </w:pPr>
      <w:r>
        <w:t>Analysis produced a spreadsheet where the actions are documented on tab “</w:t>
      </w:r>
      <w:proofErr w:type="spellStart"/>
      <w:r>
        <w:t>OutputTable</w:t>
      </w:r>
      <w:proofErr w:type="spellEnd"/>
      <w:r>
        <w:t xml:space="preserve">” of, </w:t>
      </w:r>
      <w:r w:rsidRPr="005A1865">
        <w:t>TimingCodes.xlsx</w:t>
      </w:r>
      <w:proofErr w:type="gramStart"/>
      <w:r>
        <w:t>,  that</w:t>
      </w:r>
      <w:proofErr w:type="gramEnd"/>
      <w:r>
        <w:t xml:space="preserve"> is provided in the support directory. The columns show the “Status” (interpreted below), the code, </w:t>
      </w:r>
      <w:proofErr w:type="spellStart"/>
      <w:r>
        <w:t>printName</w:t>
      </w:r>
      <w:proofErr w:type="spellEnd"/>
      <w:r>
        <w:t xml:space="preserve"> (label), parent code(s), and inverse code (or “reflexive”)</w:t>
      </w:r>
    </w:p>
    <w:p w:rsidR="005A1865" w:rsidRDefault="005A1865" w:rsidP="002C2212">
      <w:pPr>
        <w:pStyle w:val="BodyText"/>
      </w:pPr>
    </w:p>
    <w:p w:rsidR="005A1865" w:rsidRDefault="005A1865" w:rsidP="002C2212">
      <w:pPr>
        <w:pStyle w:val="BodyText"/>
      </w:pPr>
      <w:r>
        <w:t>The Action codes cause actions to be taken per the columns of the table, as:</w:t>
      </w:r>
    </w:p>
    <w:p w:rsidR="005A1865" w:rsidRDefault="005A1865" w:rsidP="002C2212">
      <w:pPr>
        <w:pStyle w:val="BodyText"/>
      </w:pPr>
    </w:p>
    <w:p w:rsidR="006D6E9E" w:rsidRDefault="005A1865" w:rsidP="002C2212">
      <w:pPr>
        <w:pStyle w:val="BodyText"/>
      </w:pPr>
      <w:r>
        <w:t>Stat</w:t>
      </w:r>
      <w:r w:rsidR="006D6E9E">
        <w:t>u</w:t>
      </w:r>
      <w:r>
        <w:t xml:space="preserve">s= </w:t>
      </w:r>
      <w:r>
        <w:rPr>
          <w:b/>
        </w:rPr>
        <w:t>“U”</w:t>
      </w:r>
      <w:r>
        <w:t xml:space="preserve"> is a code that has not yet been defined (is </w:t>
      </w:r>
      <w:r>
        <w:rPr>
          <w:b/>
        </w:rPr>
        <w:t>undefined</w:t>
      </w:r>
      <w:r>
        <w:t xml:space="preserve">).  For those: </w:t>
      </w:r>
    </w:p>
    <w:p w:rsidR="006D6E9E" w:rsidRDefault="005A1865" w:rsidP="006D6E9E">
      <w:pPr>
        <w:pStyle w:val="BodyText"/>
        <w:numPr>
          <w:ilvl w:val="0"/>
          <w:numId w:val="9"/>
        </w:numPr>
      </w:pPr>
      <w:r>
        <w:t>Add the new c</w:t>
      </w:r>
      <w:r w:rsidR="006D6E9E">
        <w:t>o</w:t>
      </w:r>
      <w:r>
        <w:t xml:space="preserve">de and </w:t>
      </w:r>
      <w:proofErr w:type="spellStart"/>
      <w:r>
        <w:t>printName</w:t>
      </w:r>
      <w:proofErr w:type="spellEnd"/>
      <w:r>
        <w:t xml:space="preserve"> under the parent code(s) designated; </w:t>
      </w:r>
    </w:p>
    <w:p w:rsidR="006D6E9E" w:rsidRDefault="005A1865" w:rsidP="006D6E9E">
      <w:pPr>
        <w:pStyle w:val="BodyText"/>
        <w:numPr>
          <w:ilvl w:val="0"/>
          <w:numId w:val="9"/>
        </w:numPr>
      </w:pPr>
      <w:r>
        <w:t>add a description like “</w:t>
      </w:r>
      <w:r w:rsidRPr="005A1865">
        <w:t xml:space="preserve">&lt;p&gt;The source Act </w:t>
      </w:r>
      <w:r>
        <w:t>&lt;&lt;</w:t>
      </w:r>
      <w:proofErr w:type="spellStart"/>
      <w:r>
        <w:t>printName</w:t>
      </w:r>
      <w:proofErr w:type="spellEnd"/>
      <w:r>
        <w:t xml:space="preserve">&gt;&gt; </w:t>
      </w:r>
      <w:r w:rsidRPr="005A1865">
        <w:t xml:space="preserve"> the </w:t>
      </w:r>
      <w:proofErr w:type="spellStart"/>
      <w:r w:rsidRPr="005A1865">
        <w:t>targe</w:t>
      </w:r>
      <w:proofErr w:type="spellEnd"/>
      <w:r w:rsidRPr="005A1865">
        <w:t xml:space="preserve"> Act.&lt;/p&gt;</w:t>
      </w:r>
      <w:r>
        <w:t xml:space="preserve">” and </w:t>
      </w:r>
    </w:p>
    <w:p w:rsidR="006D6E9E" w:rsidRDefault="005A1865" w:rsidP="006D6E9E">
      <w:pPr>
        <w:pStyle w:val="BodyText"/>
        <w:numPr>
          <w:ilvl w:val="0"/>
          <w:numId w:val="9"/>
        </w:numPr>
      </w:pPr>
      <w:proofErr w:type="gramStart"/>
      <w:r>
        <w:t>add</w:t>
      </w:r>
      <w:proofErr w:type="gramEnd"/>
      <w:r>
        <w:t xml:space="preserve"> a </w:t>
      </w:r>
      <w:proofErr w:type="spellStart"/>
      <w:r>
        <w:t>UsageNote</w:t>
      </w:r>
      <w:proofErr w:type="spellEnd"/>
      <w:r>
        <w:t xml:space="preserve"> like “</w:t>
      </w:r>
      <w:r w:rsidRPr="005A1865">
        <w:t>&lt;p&gt;&lt;</w:t>
      </w:r>
      <w:proofErr w:type="spellStart"/>
      <w:r w:rsidRPr="005A1865">
        <w:t>i</w:t>
      </w:r>
      <w:proofErr w:type="spellEnd"/>
      <w:r w:rsidRPr="005A1865">
        <w:t>&gt;</w:t>
      </w:r>
      <w:proofErr w:type="spellStart"/>
      <w:r w:rsidRPr="005A1865">
        <w:t>UsageNote</w:t>
      </w:r>
      <w:proofErr w:type="spellEnd"/>
      <w:r w:rsidRPr="005A1865">
        <w:t>: &lt;/</w:t>
      </w:r>
      <w:proofErr w:type="spellStart"/>
      <w:r w:rsidRPr="005A1865">
        <w:t>i</w:t>
      </w:r>
      <w:proofErr w:type="spellEnd"/>
      <w:r w:rsidRPr="005A1865">
        <w:t>&gt;Inverse code is &lt;b&gt;</w:t>
      </w:r>
      <w:r>
        <w:t>&lt;&lt;inverse&gt;&gt;</w:t>
      </w:r>
      <w:r w:rsidRPr="005A1865">
        <w:t>&lt;/b&gt;&lt;/p&gt;</w:t>
      </w:r>
      <w:r>
        <w:t>” unless inverse is “reflexive” in which case add: “</w:t>
      </w:r>
      <w:r w:rsidRPr="005A1865">
        <w:t>&lt;p&gt;&lt;</w:t>
      </w:r>
      <w:proofErr w:type="spellStart"/>
      <w:r w:rsidRPr="005A1865">
        <w:t>i</w:t>
      </w:r>
      <w:proofErr w:type="spellEnd"/>
      <w:r w:rsidRPr="005A1865">
        <w:t>&gt;</w:t>
      </w:r>
      <w:proofErr w:type="spellStart"/>
      <w:r w:rsidRPr="005A1865">
        <w:t>UsageNote</w:t>
      </w:r>
      <w:proofErr w:type="spellEnd"/>
      <w:r w:rsidRPr="005A1865">
        <w:t>: &lt;/</w:t>
      </w:r>
      <w:proofErr w:type="spellStart"/>
      <w:r w:rsidRPr="005A1865">
        <w:t>i</w:t>
      </w:r>
      <w:proofErr w:type="spellEnd"/>
      <w:r w:rsidRPr="005A1865">
        <w:t>&gt;This code is reflexive.  Therefore its inverse code is itself.&lt;/p&gt;</w:t>
      </w:r>
      <w:r>
        <w:t>”</w:t>
      </w:r>
      <w:r w:rsidR="006D6E9E">
        <w:t xml:space="preserve"> </w:t>
      </w:r>
    </w:p>
    <w:p w:rsidR="005A1865" w:rsidRPr="005A1865" w:rsidRDefault="006D6E9E" w:rsidP="006D6E9E">
      <w:pPr>
        <w:pStyle w:val="BodyText"/>
        <w:numPr>
          <w:ilvl w:val="0"/>
          <w:numId w:val="9"/>
        </w:numPr>
      </w:pPr>
      <w:r>
        <w:t xml:space="preserve">Add the two “Name” formal naming properties creating from a camel-case rendition of the </w:t>
      </w:r>
      <w:proofErr w:type="spellStart"/>
      <w:r>
        <w:t>printName</w:t>
      </w:r>
      <w:proofErr w:type="spellEnd"/>
      <w:r>
        <w:t xml:space="preserve"> (outbound name) and a camel-case rendition of the </w:t>
      </w:r>
      <w:proofErr w:type="spellStart"/>
      <w:r>
        <w:t>printName</w:t>
      </w:r>
      <w:proofErr w:type="spellEnd"/>
      <w:r>
        <w:t xml:space="preserve"> of the “inverse” (inbound name).</w:t>
      </w:r>
    </w:p>
    <w:p w:rsidR="005A1865" w:rsidRDefault="006D6E9E" w:rsidP="006D6E9E">
      <w:pPr>
        <w:pStyle w:val="BodyText"/>
        <w:numPr>
          <w:ilvl w:val="0"/>
          <w:numId w:val="9"/>
        </w:numPr>
      </w:pPr>
      <w:r>
        <w:t xml:space="preserve">Add a </w:t>
      </w:r>
      <w:proofErr w:type="spellStart"/>
      <w:r>
        <w:t>ValueSet</w:t>
      </w:r>
      <w:proofErr w:type="spellEnd"/>
      <w:r>
        <w:t xml:space="preserve"> named as </w:t>
      </w:r>
      <w:proofErr w:type="spellStart"/>
      <w:proofErr w:type="gramStart"/>
      <w:r>
        <w:t>ActRelationship</w:t>
      </w:r>
      <w:proofErr w:type="spellEnd"/>
      <w:r>
        <w:t>(</w:t>
      </w:r>
      <w:proofErr w:type="gramEnd"/>
      <w:r>
        <w:t xml:space="preserve">Upper camel-case of </w:t>
      </w:r>
      <w:proofErr w:type="spellStart"/>
      <w:r>
        <w:t>printName</w:t>
      </w:r>
      <w:proofErr w:type="spellEnd"/>
      <w:r>
        <w:t>), as the new code and all children transitive closure.</w:t>
      </w:r>
    </w:p>
    <w:p w:rsidR="006D6E9E" w:rsidRDefault="006D6E9E" w:rsidP="006D6E9E">
      <w:pPr>
        <w:pStyle w:val="BodyText"/>
      </w:pPr>
    </w:p>
    <w:p w:rsidR="006D6E9E" w:rsidRDefault="006D6E9E" w:rsidP="006D6E9E">
      <w:pPr>
        <w:pStyle w:val="BodyText"/>
      </w:pPr>
      <w:r>
        <w:t>Status = “</w:t>
      </w:r>
      <w:r w:rsidRPr="006D6E9E">
        <w:rPr>
          <w:b/>
        </w:rPr>
        <w:t>D</w:t>
      </w:r>
      <w:r>
        <w:t xml:space="preserve">” is a code that was previously </w:t>
      </w:r>
      <w:r w:rsidRPr="006D6E9E">
        <w:rPr>
          <w:b/>
        </w:rPr>
        <w:t>defined</w:t>
      </w:r>
      <w:r w:rsidRPr="006D6E9E">
        <w:t xml:space="preserve"> but needs fixing by directing to new parents, and adding the usage notes.  Specifically: </w:t>
      </w:r>
    </w:p>
    <w:p w:rsidR="006D6E9E" w:rsidRDefault="006D6E9E" w:rsidP="006D6E9E">
      <w:pPr>
        <w:pStyle w:val="BodyText"/>
        <w:numPr>
          <w:ilvl w:val="0"/>
          <w:numId w:val="10"/>
        </w:numPr>
      </w:pPr>
      <w:r>
        <w:t xml:space="preserve">Remove prior parent. </w:t>
      </w:r>
    </w:p>
    <w:p w:rsidR="006D6E9E" w:rsidRDefault="006D6E9E" w:rsidP="006D6E9E">
      <w:pPr>
        <w:pStyle w:val="BodyText"/>
        <w:numPr>
          <w:ilvl w:val="0"/>
          <w:numId w:val="10"/>
        </w:numPr>
      </w:pPr>
      <w:r>
        <w:t xml:space="preserve">Connect to new parent. </w:t>
      </w:r>
    </w:p>
    <w:p w:rsidR="006D6E9E" w:rsidRDefault="006D6E9E" w:rsidP="006D6E9E">
      <w:pPr>
        <w:pStyle w:val="BodyText"/>
        <w:numPr>
          <w:ilvl w:val="0"/>
          <w:numId w:val="10"/>
        </w:numPr>
      </w:pPr>
      <w:r>
        <w:lastRenderedPageBreak/>
        <w:t>Collect old description and replace with old description plus &lt;p&gt;&lt;</w:t>
      </w:r>
      <w:proofErr w:type="spellStart"/>
      <w:r>
        <w:t>i</w:t>
      </w:r>
      <w:proofErr w:type="spellEnd"/>
      <w:r>
        <w:t>&gt;</w:t>
      </w:r>
      <w:proofErr w:type="spellStart"/>
      <w:r>
        <w:t>UsageNote</w:t>
      </w:r>
      <w:proofErr w:type="spellEnd"/>
      <w:r>
        <w:t>: &lt;/</w:t>
      </w:r>
      <w:proofErr w:type="spellStart"/>
      <w:r>
        <w:t>i</w:t>
      </w:r>
      <w:proofErr w:type="spellEnd"/>
      <w:r>
        <w:t>&gt;Inverse code is &lt;b&gt;&lt;&lt;inverse&gt;&gt;&lt;/b&gt;&lt;/p&gt; or if inverse is “reflexive” add &lt;p&gt;&lt;</w:t>
      </w:r>
      <w:proofErr w:type="spellStart"/>
      <w:r>
        <w:t>i</w:t>
      </w:r>
      <w:proofErr w:type="spellEnd"/>
      <w:r>
        <w:t>&gt;</w:t>
      </w:r>
      <w:proofErr w:type="spellStart"/>
      <w:r>
        <w:t>UsageNote</w:t>
      </w:r>
      <w:proofErr w:type="spellEnd"/>
      <w:r>
        <w:t>: &lt;/</w:t>
      </w:r>
      <w:proofErr w:type="spellStart"/>
      <w:r>
        <w:t>i</w:t>
      </w:r>
      <w:proofErr w:type="spellEnd"/>
      <w:r>
        <w:t>&gt;</w:t>
      </w:r>
      <w:proofErr w:type="gramStart"/>
      <w:r>
        <w:t>This</w:t>
      </w:r>
      <w:proofErr w:type="gramEnd"/>
      <w:r>
        <w:t xml:space="preserve"> code is reflexive.  Therefore its inverse code is itself.&lt;/p&gt;</w:t>
      </w:r>
    </w:p>
    <w:p w:rsidR="006D6E9E" w:rsidRDefault="006D6E9E" w:rsidP="006D6E9E">
      <w:pPr>
        <w:pStyle w:val="BodyText"/>
        <w:numPr>
          <w:ilvl w:val="0"/>
          <w:numId w:val="10"/>
        </w:numPr>
      </w:pPr>
      <w:r>
        <w:t xml:space="preserve">Check for Value set based on old </w:t>
      </w:r>
      <w:proofErr w:type="spellStart"/>
      <w:r>
        <w:t>printName</w:t>
      </w:r>
      <w:proofErr w:type="spellEnd"/>
      <w:r>
        <w:t>.  If none, add one.</w:t>
      </w:r>
    </w:p>
    <w:p w:rsidR="006D6E9E" w:rsidRDefault="006D6E9E" w:rsidP="006D6E9E">
      <w:pPr>
        <w:pStyle w:val="BodyText"/>
      </w:pPr>
    </w:p>
    <w:p w:rsidR="005A1865" w:rsidRDefault="006D6E9E" w:rsidP="002C2212">
      <w:pPr>
        <w:pStyle w:val="BodyText"/>
      </w:pPr>
      <w:r>
        <w:t>Status = “</w:t>
      </w:r>
      <w:r>
        <w:rPr>
          <w:b/>
        </w:rPr>
        <w:t>F</w:t>
      </w:r>
      <w:r>
        <w:t xml:space="preserve">” is a code that was previously </w:t>
      </w:r>
      <w:r w:rsidRPr="006D6E9E">
        <w:t>defined</w:t>
      </w:r>
      <w:r w:rsidRPr="006D6E9E">
        <w:rPr>
          <w:i/>
        </w:rPr>
        <w:t xml:space="preserve"> </w:t>
      </w:r>
      <w:r w:rsidRPr="006D6E9E">
        <w:t xml:space="preserve">but needs </w:t>
      </w:r>
      <w:r w:rsidRPr="006D6E9E">
        <w:rPr>
          <w:b/>
        </w:rPr>
        <w:t>fixing</w:t>
      </w:r>
      <w:r>
        <w:rPr>
          <w:b/>
        </w:rPr>
        <w:t xml:space="preserve"> beyond that for “D”</w:t>
      </w:r>
      <w:r>
        <w:t xml:space="preserve">.  Do the “D” steps, but also correct the </w:t>
      </w:r>
      <w:proofErr w:type="spellStart"/>
      <w:r>
        <w:t>printName</w:t>
      </w:r>
      <w:proofErr w:type="spellEnd"/>
      <w:r>
        <w:t xml:space="preserve"> and Description that were flawed (“after” instead of “before”)</w:t>
      </w:r>
    </w:p>
    <w:p w:rsidR="00417BDA" w:rsidRDefault="00C72BC7">
      <w:pPr>
        <w:pStyle w:val="BodyText"/>
        <w:rPr>
          <w:b/>
        </w:rPr>
      </w:pPr>
      <w:r w:rsidRPr="002C2212">
        <w:rPr>
          <w:b/>
        </w:rPr>
        <w:t>TBD from Excel Spreadsheet</w:t>
      </w:r>
    </w:p>
    <w:p w:rsidR="002F5D49" w:rsidRDefault="002F5D49">
      <w:pPr>
        <w:pStyle w:val="BodyText"/>
        <w:rPr>
          <w:b/>
        </w:rPr>
      </w:pPr>
    </w:p>
    <w:p w:rsidR="002F5D49" w:rsidRPr="002F5D49" w:rsidRDefault="002F5D49">
      <w:pPr>
        <w:pStyle w:val="BodyText"/>
      </w:pPr>
      <w:r w:rsidRPr="002F5D49">
        <w:t>In the VML,</w:t>
      </w:r>
      <w:r>
        <w:t xml:space="preserve"> </w:t>
      </w:r>
      <w:proofErr w:type="spellStart"/>
      <w:r>
        <w:t>thes</w:t>
      </w:r>
      <w:proofErr w:type="spellEnd"/>
      <w:r>
        <w:t xml:space="preserve"> changes were made using an XSLT transform applied to an XML version of the </w:t>
      </w:r>
      <w:proofErr w:type="spellStart"/>
      <w:r>
        <w:t>OutputTable</w:t>
      </w:r>
      <w:proofErr w:type="spellEnd"/>
      <w:r>
        <w:t>, and then these were hand-edited to complete them.</w:t>
      </w:r>
    </w:p>
    <w:p w:rsidR="00255C01" w:rsidRDefault="00255C01">
      <w:pPr>
        <w:pStyle w:val="BodyText"/>
        <w:rPr>
          <w:b/>
        </w:rPr>
      </w:pPr>
    </w:p>
    <w:p w:rsidR="002C2212" w:rsidRPr="002C2212" w:rsidRDefault="002C2212">
      <w:pPr>
        <w:pStyle w:val="BodyText"/>
        <w:rPr>
          <w:b/>
        </w:rPr>
      </w:pPr>
      <w:r w:rsidRPr="002C2212">
        <w:rPr>
          <w:b/>
          <w:u w:val="single"/>
        </w:rPr>
        <w:t xml:space="preserve">In regards to the COMP hierarchy in the </w:t>
      </w:r>
      <w:proofErr w:type="spellStart"/>
      <w:r w:rsidRPr="002C2212">
        <w:rPr>
          <w:b/>
          <w:u w:val="single"/>
        </w:rPr>
        <w:t>ActRelationshipType</w:t>
      </w:r>
      <w:proofErr w:type="spellEnd"/>
      <w:r w:rsidRPr="002C2212">
        <w:t xml:space="preserve"> code system</w:t>
      </w:r>
    </w:p>
    <w:p w:rsidR="002C2212" w:rsidRDefault="00417BDA" w:rsidP="002C2212">
      <w:pPr>
        <w:pStyle w:val="BodyText"/>
        <w:numPr>
          <w:ilvl w:val="0"/>
          <w:numId w:val="6"/>
        </w:numPr>
      </w:pPr>
      <w:r>
        <w:t>C</w:t>
      </w:r>
      <w:r w:rsidR="002C2212">
        <w:t>hange</w:t>
      </w:r>
      <w:r>
        <w:t xml:space="preserve"> the definition of “has component” (COMP)</w:t>
      </w:r>
    </w:p>
    <w:p w:rsidR="002C2212" w:rsidRDefault="00C35A85" w:rsidP="00C35A85">
      <w:pPr>
        <w:pStyle w:val="BodyText"/>
        <w:numPr>
          <w:ilvl w:val="1"/>
          <w:numId w:val="6"/>
        </w:numPr>
      </w:pPr>
      <w:r>
        <w:t>Definition:  The target act is a component of the source act, with no semantics regarding composition or aggregation implied.</w:t>
      </w:r>
    </w:p>
    <w:p w:rsidR="00C35A85" w:rsidRDefault="00C35A85" w:rsidP="00C35A85">
      <w:pPr>
        <w:pStyle w:val="BodyText"/>
        <w:numPr>
          <w:ilvl w:val="0"/>
          <w:numId w:val="6"/>
        </w:numPr>
      </w:pPr>
      <w:r>
        <w:t>Add new concept  “</w:t>
      </w:r>
      <w:r>
        <w:rPr>
          <w:b/>
          <w:bCs/>
        </w:rPr>
        <w:t>has member</w:t>
      </w:r>
      <w:r>
        <w:t>”, code of MBR</w:t>
      </w:r>
    </w:p>
    <w:p w:rsidR="003D507F" w:rsidRDefault="003D507F" w:rsidP="003D507F">
      <w:pPr>
        <w:pStyle w:val="BodyText"/>
        <w:numPr>
          <w:ilvl w:val="1"/>
          <w:numId w:val="6"/>
        </w:numPr>
      </w:pPr>
      <w:r>
        <w:t xml:space="preserve">Definition: The target Acts are aggregated by the source Act.  Target Acts may have independent existence, participate in multiple </w:t>
      </w:r>
      <w:proofErr w:type="spellStart"/>
      <w:r>
        <w:t>ActRelationships</w:t>
      </w:r>
      <w:proofErr w:type="spellEnd"/>
      <w:r>
        <w:t>, and do not contribute to the meaning of the source.</w:t>
      </w:r>
    </w:p>
    <w:p w:rsidR="003D507F" w:rsidRDefault="003D507F" w:rsidP="003D507F">
      <w:pPr>
        <w:pStyle w:val="BodyText"/>
        <w:numPr>
          <w:ilvl w:val="2"/>
          <w:numId w:val="6"/>
        </w:numPr>
      </w:pPr>
      <w:r>
        <w:t>Note:  This explicitly represents the conventional notion of aggregation.  The target Act is part of a collection of Acts (no implication is made of cardinality, a source of Acts may contain zero, one, or more member target Acts).</w:t>
      </w:r>
      <w:r>
        <w:br/>
      </w:r>
      <w:r>
        <w:br/>
        <w:t xml:space="preserve">It is expected that this will be primarily used with </w:t>
      </w:r>
      <w:r>
        <w:rPr>
          <w:i/>
          <w:iCs/>
        </w:rPr>
        <w:t>_</w:t>
      </w:r>
      <w:proofErr w:type="spellStart"/>
      <w:r>
        <w:rPr>
          <w:i/>
          <w:iCs/>
        </w:rPr>
        <w:t>ActClassRecordOrganizer</w:t>
      </w:r>
      <w:proofErr w:type="spellEnd"/>
      <w:r>
        <w:t>, BATTERY, and LIST</w:t>
      </w:r>
    </w:p>
    <w:p w:rsidR="003D507F" w:rsidRDefault="003D507F" w:rsidP="003D507F">
      <w:pPr>
        <w:pStyle w:val="BodyText"/>
        <w:numPr>
          <w:ilvl w:val="1"/>
          <w:numId w:val="6"/>
        </w:numPr>
      </w:pPr>
      <w:r>
        <w:t>Specializes:  COMP</w:t>
      </w:r>
    </w:p>
    <w:p w:rsidR="003D507F" w:rsidRDefault="003D507F" w:rsidP="003D507F">
      <w:pPr>
        <w:pStyle w:val="BodyText"/>
        <w:numPr>
          <w:ilvl w:val="1"/>
          <w:numId w:val="6"/>
        </w:numPr>
      </w:pPr>
      <w:r>
        <w:t xml:space="preserve">Inbound relationship name:  </w:t>
      </w:r>
      <w:proofErr w:type="spellStart"/>
      <w:r>
        <w:t>memberOf</w:t>
      </w:r>
      <w:proofErr w:type="spellEnd"/>
    </w:p>
    <w:p w:rsidR="003D507F" w:rsidRDefault="003D507F" w:rsidP="003D507F">
      <w:pPr>
        <w:pStyle w:val="BodyText"/>
        <w:numPr>
          <w:ilvl w:val="1"/>
          <w:numId w:val="6"/>
        </w:numPr>
      </w:pPr>
      <w:r>
        <w:t xml:space="preserve">Outbound relationship name: </w:t>
      </w:r>
      <w:proofErr w:type="spellStart"/>
      <w:r>
        <w:t>hasMember</w:t>
      </w:r>
      <w:proofErr w:type="spellEnd"/>
    </w:p>
    <w:p w:rsidR="003D507F" w:rsidRDefault="003D507F" w:rsidP="003D507F">
      <w:pPr>
        <w:pStyle w:val="BodyText"/>
        <w:numPr>
          <w:ilvl w:val="1"/>
          <w:numId w:val="6"/>
        </w:numPr>
      </w:pPr>
      <w:r>
        <w:t xml:space="preserve">Sort Key inbound and outbound = </w:t>
      </w:r>
      <w:r w:rsidRPr="001F739B">
        <w:t>E</w:t>
      </w:r>
      <w:r>
        <w:t>A</w:t>
      </w:r>
      <w:r w:rsidRPr="001F739B">
        <w:t>_______</w:t>
      </w:r>
    </w:p>
    <w:p w:rsidR="003D507F" w:rsidRDefault="003D507F" w:rsidP="003D507F">
      <w:pPr>
        <w:pStyle w:val="BodyText"/>
        <w:numPr>
          <w:ilvl w:val="1"/>
          <w:numId w:val="6"/>
        </w:numPr>
      </w:pPr>
      <w:r>
        <w:t>Applies to: all Acts</w:t>
      </w:r>
    </w:p>
    <w:p w:rsidR="003D507F" w:rsidRDefault="003D507F" w:rsidP="003D507F">
      <w:pPr>
        <w:pStyle w:val="BodyText"/>
        <w:numPr>
          <w:ilvl w:val="1"/>
          <w:numId w:val="6"/>
        </w:numPr>
      </w:pPr>
      <w:r>
        <w:t>Is document characteristic: false (default)</w:t>
      </w:r>
    </w:p>
    <w:p w:rsidR="003D507F" w:rsidRDefault="003D507F" w:rsidP="003D507F">
      <w:pPr>
        <w:pStyle w:val="BodyText"/>
        <w:numPr>
          <w:ilvl w:val="1"/>
          <w:numId w:val="6"/>
        </w:numPr>
      </w:pPr>
      <w:r>
        <w:t>Conductible:  true (default)</w:t>
      </w:r>
    </w:p>
    <w:p w:rsidR="003D507F" w:rsidRDefault="003D507F" w:rsidP="003D507F">
      <w:pPr>
        <w:pStyle w:val="BodyText"/>
        <w:numPr>
          <w:ilvl w:val="0"/>
          <w:numId w:val="6"/>
        </w:numPr>
      </w:pPr>
      <w:r>
        <w:t>Addition of “</w:t>
      </w:r>
      <w:r>
        <w:rPr>
          <w:b/>
          <w:bCs/>
        </w:rPr>
        <w:t>has step</w:t>
      </w:r>
      <w:r>
        <w:t>” (STEP) which carries the definition form</w:t>
      </w:r>
      <w:r w:rsidR="00255C01">
        <w:t>er</w:t>
      </w:r>
      <w:r>
        <w:t>ly used for COMP.</w:t>
      </w:r>
    </w:p>
    <w:p w:rsidR="003D507F" w:rsidRDefault="003D507F" w:rsidP="003D507F">
      <w:pPr>
        <w:pStyle w:val="BodyText"/>
        <w:numPr>
          <w:ilvl w:val="1"/>
          <w:numId w:val="6"/>
        </w:numPr>
      </w:pPr>
      <w:r>
        <w:t>Definition:  A collection of sub-services as steps or subtasks performed for the source service. Services may be performed sequentially or concurrently.</w:t>
      </w:r>
    </w:p>
    <w:p w:rsidR="003D507F" w:rsidRPr="003D507F" w:rsidRDefault="003D507F" w:rsidP="003D507F">
      <w:pPr>
        <w:pStyle w:val="BodyText"/>
        <w:numPr>
          <w:ilvl w:val="2"/>
          <w:numId w:val="6"/>
        </w:numPr>
      </w:pPr>
      <w:r>
        <w:t xml:space="preserve">Note:  Sequence of steps may be indicated by use of </w:t>
      </w:r>
      <w:r>
        <w:rPr>
          <w:i/>
          <w:iCs/>
        </w:rPr>
        <w:t>_</w:t>
      </w:r>
      <w:proofErr w:type="spellStart"/>
      <w:r>
        <w:rPr>
          <w:i/>
          <w:iCs/>
        </w:rPr>
        <w:t>ActRelationshipTemporallyPertains</w:t>
      </w:r>
      <w:proofErr w:type="spellEnd"/>
      <w:r>
        <w:t xml:space="preserve">, as well as </w:t>
      </w:r>
      <w:proofErr w:type="gramStart"/>
      <w:r>
        <w:t xml:space="preserve">via  </w:t>
      </w:r>
      <w:proofErr w:type="spellStart"/>
      <w:r>
        <w:rPr>
          <w:rFonts w:ascii="Lucida Console" w:hAnsi="Lucida Console" w:cs="Lucida Console"/>
        </w:rPr>
        <w:t>ActRelationship.sequenceNumber</w:t>
      </w:r>
      <w:proofErr w:type="spellEnd"/>
      <w:proofErr w:type="gramEnd"/>
      <w:r>
        <w:rPr>
          <w:rFonts w:ascii="Lucida Console" w:hAnsi="Lucida Console" w:cs="Lucida Console"/>
        </w:rPr>
        <w:t xml:space="preserve">, </w:t>
      </w:r>
      <w:proofErr w:type="spellStart"/>
      <w:r>
        <w:rPr>
          <w:rFonts w:ascii="Lucida Console" w:hAnsi="Lucida Console" w:cs="Lucida Console"/>
        </w:rPr>
        <w:t>ActRelationship.pauseQuantity</w:t>
      </w:r>
      <w:proofErr w:type="spellEnd"/>
      <w:r>
        <w:rPr>
          <w:rFonts w:ascii="Lucida Console" w:hAnsi="Lucida Console" w:cs="Lucida Console"/>
        </w:rPr>
        <w:t xml:space="preserve">, </w:t>
      </w:r>
      <w:proofErr w:type="spellStart"/>
      <w:r>
        <w:rPr>
          <w:rFonts w:ascii="Lucida Console" w:hAnsi="Lucida Console" w:cs="Lucida Console"/>
        </w:rPr>
        <w:t>Target.priorityCode</w:t>
      </w:r>
      <w:proofErr w:type="spellEnd"/>
      <w:r>
        <w:rPr>
          <w:rFonts w:ascii="Lucida Console" w:hAnsi="Lucida Console" w:cs="Lucida Console"/>
        </w:rPr>
        <w:t xml:space="preserve">.  </w:t>
      </w:r>
      <w:r>
        <w:rPr>
          <w:u w:val="single"/>
        </w:rPr>
        <w:t>Additional guidelines on when each approach are required.</w:t>
      </w:r>
    </w:p>
    <w:p w:rsidR="003D507F" w:rsidRDefault="003D507F" w:rsidP="003D507F">
      <w:pPr>
        <w:pStyle w:val="BodyText"/>
        <w:numPr>
          <w:ilvl w:val="1"/>
          <w:numId w:val="6"/>
        </w:numPr>
      </w:pPr>
      <w:r>
        <w:t>Specializes:  MBR</w:t>
      </w:r>
    </w:p>
    <w:p w:rsidR="003D507F" w:rsidRDefault="003D507F" w:rsidP="003D507F">
      <w:pPr>
        <w:pStyle w:val="BodyText"/>
        <w:numPr>
          <w:ilvl w:val="1"/>
          <w:numId w:val="6"/>
        </w:numPr>
      </w:pPr>
      <w:r>
        <w:t xml:space="preserve">Inbound relationship name:   </w:t>
      </w:r>
      <w:proofErr w:type="spellStart"/>
      <w:r>
        <w:t>isStepOf</w:t>
      </w:r>
      <w:proofErr w:type="spellEnd"/>
    </w:p>
    <w:p w:rsidR="003D507F" w:rsidRDefault="003D507F" w:rsidP="003D507F">
      <w:pPr>
        <w:pStyle w:val="BodyText"/>
        <w:numPr>
          <w:ilvl w:val="1"/>
          <w:numId w:val="6"/>
        </w:numPr>
      </w:pPr>
      <w:r>
        <w:t xml:space="preserve">Outbound relationship name:  </w:t>
      </w:r>
      <w:proofErr w:type="spellStart"/>
      <w:r>
        <w:t>hasStep</w:t>
      </w:r>
      <w:proofErr w:type="spellEnd"/>
    </w:p>
    <w:p w:rsidR="003D507F" w:rsidRDefault="003D507F" w:rsidP="003D507F">
      <w:pPr>
        <w:pStyle w:val="BodyText"/>
        <w:numPr>
          <w:ilvl w:val="1"/>
          <w:numId w:val="6"/>
        </w:numPr>
      </w:pPr>
      <w:r>
        <w:t xml:space="preserve">Sort Key inbound and outbound = </w:t>
      </w:r>
      <w:r w:rsidRPr="001F739B">
        <w:t>E</w:t>
      </w:r>
      <w:r>
        <w:t>AA</w:t>
      </w:r>
      <w:r w:rsidRPr="001F739B">
        <w:t>______</w:t>
      </w:r>
    </w:p>
    <w:p w:rsidR="003D507F" w:rsidRDefault="003D507F" w:rsidP="003D507F">
      <w:pPr>
        <w:pStyle w:val="BodyText"/>
        <w:numPr>
          <w:ilvl w:val="1"/>
          <w:numId w:val="6"/>
        </w:numPr>
      </w:pPr>
      <w:r>
        <w:t xml:space="preserve">Applies to:  any </w:t>
      </w:r>
      <w:r>
        <w:rPr>
          <w:i/>
          <w:iCs/>
        </w:rPr>
        <w:t>_</w:t>
      </w:r>
      <w:proofErr w:type="spellStart"/>
      <w:r>
        <w:rPr>
          <w:i/>
          <w:iCs/>
        </w:rPr>
        <w:t>ActMoodCompletionTrack</w:t>
      </w:r>
      <w:proofErr w:type="spellEnd"/>
    </w:p>
    <w:p w:rsidR="003D507F" w:rsidRDefault="003D507F" w:rsidP="003D507F">
      <w:pPr>
        <w:pStyle w:val="BodyText"/>
        <w:numPr>
          <w:ilvl w:val="1"/>
          <w:numId w:val="6"/>
        </w:numPr>
      </w:pPr>
      <w:r>
        <w:t>Is document characteristic:  false (default)</w:t>
      </w:r>
    </w:p>
    <w:p w:rsidR="003D507F" w:rsidRDefault="003D507F" w:rsidP="003D507F">
      <w:pPr>
        <w:pStyle w:val="BodyText"/>
        <w:numPr>
          <w:ilvl w:val="1"/>
          <w:numId w:val="6"/>
        </w:numPr>
      </w:pPr>
      <w:r>
        <w:t>Conductible:  true (default)</w:t>
      </w:r>
    </w:p>
    <w:p w:rsidR="003D507F" w:rsidRDefault="003D507F" w:rsidP="003D507F">
      <w:pPr>
        <w:pStyle w:val="BodyText"/>
        <w:numPr>
          <w:ilvl w:val="0"/>
          <w:numId w:val="6"/>
        </w:numPr>
      </w:pPr>
      <w:r>
        <w:t>Addition of  “</w:t>
      </w:r>
      <w:r w:rsidRPr="002C2212">
        <w:rPr>
          <w:b/>
        </w:rPr>
        <w:t>has part</w:t>
      </w:r>
      <w:r>
        <w:t>” (PART) as a child of COMP and defined to represent composition</w:t>
      </w:r>
    </w:p>
    <w:p w:rsidR="00417BDA" w:rsidRDefault="003D507F" w:rsidP="003D507F">
      <w:pPr>
        <w:pStyle w:val="BodyText"/>
        <w:numPr>
          <w:ilvl w:val="1"/>
          <w:numId w:val="6"/>
        </w:numPr>
      </w:pPr>
      <w:r>
        <w:t>Definition: The source Act is a composite of the target Acts. The target Acts do not have an existence independent of the source Act.</w:t>
      </w:r>
    </w:p>
    <w:p w:rsidR="003D507F" w:rsidRDefault="003D507F" w:rsidP="003D507F">
      <w:pPr>
        <w:pStyle w:val="BodyText"/>
        <w:numPr>
          <w:ilvl w:val="2"/>
          <w:numId w:val="6"/>
        </w:numPr>
      </w:pPr>
      <w:proofErr w:type="spellStart"/>
      <w:r>
        <w:t>UsageNote</w:t>
      </w:r>
      <w:proofErr w:type="spellEnd"/>
      <w:r>
        <w:t xml:space="preserve">:  In UML 1.1, this is a "composition" defined as: </w:t>
      </w:r>
      <w:proofErr w:type="gramStart"/>
      <w:r>
        <w:t>"</w:t>
      </w:r>
      <w:r w:rsidRPr="003358D2">
        <w:t xml:space="preserve"> </w:t>
      </w:r>
      <w:r>
        <w:t>A</w:t>
      </w:r>
      <w:proofErr w:type="gramEnd"/>
      <w:r>
        <w:t xml:space="preserve"> form of aggregation with strong ownership and coincident lifetime as part of the whole. Parts with non-fixed multiplicity may be created after the composite itself, but once created they live and die with it (i.e., they share lifetimes). Such parts can also be explicitly removed before the death of the composite. Composition may be recursive."</w:t>
      </w:r>
    </w:p>
    <w:p w:rsidR="003D507F" w:rsidRDefault="003D507F" w:rsidP="003D507F">
      <w:pPr>
        <w:pStyle w:val="BodyText"/>
        <w:numPr>
          <w:ilvl w:val="1"/>
          <w:numId w:val="6"/>
        </w:numPr>
      </w:pPr>
      <w:r>
        <w:lastRenderedPageBreak/>
        <w:t>Specializes:  COMP</w:t>
      </w:r>
    </w:p>
    <w:p w:rsidR="003D507F" w:rsidRDefault="003D507F" w:rsidP="003D507F">
      <w:pPr>
        <w:pStyle w:val="BodyText"/>
        <w:numPr>
          <w:ilvl w:val="1"/>
          <w:numId w:val="6"/>
        </w:numPr>
      </w:pPr>
      <w:r>
        <w:t xml:space="preserve">Inbound relationship name:   </w:t>
      </w:r>
      <w:proofErr w:type="spellStart"/>
      <w:r>
        <w:t>isPartOf</w:t>
      </w:r>
      <w:proofErr w:type="spellEnd"/>
    </w:p>
    <w:p w:rsidR="003D507F" w:rsidRDefault="003D507F" w:rsidP="003D507F">
      <w:pPr>
        <w:pStyle w:val="BodyText"/>
        <w:numPr>
          <w:ilvl w:val="1"/>
          <w:numId w:val="6"/>
        </w:numPr>
      </w:pPr>
      <w:r>
        <w:t xml:space="preserve">Outbound relationship name:  </w:t>
      </w:r>
      <w:proofErr w:type="spellStart"/>
      <w:r>
        <w:t>hasPart</w:t>
      </w:r>
      <w:proofErr w:type="spellEnd"/>
    </w:p>
    <w:p w:rsidR="003D507F" w:rsidRDefault="003D507F" w:rsidP="003D507F">
      <w:pPr>
        <w:pStyle w:val="BodyText"/>
        <w:numPr>
          <w:ilvl w:val="1"/>
          <w:numId w:val="6"/>
        </w:numPr>
      </w:pPr>
      <w:r>
        <w:t xml:space="preserve">Sort Key inbound and outbound = </w:t>
      </w:r>
      <w:bookmarkStart w:id="8" w:name="_GoBack"/>
      <w:r w:rsidRPr="001F739B">
        <w:t>E</w:t>
      </w:r>
      <w:r>
        <w:t>B_</w:t>
      </w:r>
      <w:r w:rsidRPr="001F739B">
        <w:t>______</w:t>
      </w:r>
      <w:bookmarkEnd w:id="8"/>
    </w:p>
    <w:p w:rsidR="003D507F" w:rsidRDefault="003D507F" w:rsidP="003D507F">
      <w:pPr>
        <w:pStyle w:val="BodyText"/>
        <w:numPr>
          <w:ilvl w:val="1"/>
          <w:numId w:val="6"/>
        </w:numPr>
      </w:pPr>
      <w:r>
        <w:t>Applies to:  any Act</w:t>
      </w:r>
    </w:p>
    <w:p w:rsidR="003D507F" w:rsidRDefault="003D507F" w:rsidP="003D507F">
      <w:pPr>
        <w:pStyle w:val="BodyText"/>
        <w:numPr>
          <w:ilvl w:val="1"/>
          <w:numId w:val="6"/>
        </w:numPr>
      </w:pPr>
      <w:r>
        <w:t>Is document characteristic:  false (default)</w:t>
      </w:r>
    </w:p>
    <w:p w:rsidR="003D507F" w:rsidRDefault="003D507F" w:rsidP="003D507F">
      <w:pPr>
        <w:pStyle w:val="BodyText"/>
        <w:numPr>
          <w:ilvl w:val="1"/>
          <w:numId w:val="6"/>
        </w:numPr>
      </w:pPr>
      <w:r>
        <w:t>Conductible:  true (default)</w:t>
      </w:r>
    </w:p>
    <w:p w:rsidR="003D507F" w:rsidRDefault="003D507F" w:rsidP="003D507F">
      <w:pPr>
        <w:pStyle w:val="BodyText"/>
        <w:numPr>
          <w:ilvl w:val="0"/>
          <w:numId w:val="6"/>
        </w:numPr>
      </w:pPr>
      <w:r>
        <w:t>Move of “arrival” (ARR) and “departure” (DEP) as children of STEP</w:t>
      </w:r>
    </w:p>
    <w:p w:rsidR="003D507F" w:rsidRDefault="003D507F" w:rsidP="003D507F">
      <w:pPr>
        <w:pStyle w:val="BodyText"/>
        <w:numPr>
          <w:ilvl w:val="1"/>
          <w:numId w:val="6"/>
        </w:numPr>
      </w:pPr>
      <w:r>
        <w:t xml:space="preserve">Move under STEP: “arrival” (ARR) (sort: </w:t>
      </w:r>
      <w:r w:rsidRPr="001F739B">
        <w:t>E</w:t>
      </w:r>
      <w:r>
        <w:t>AAB</w:t>
      </w:r>
      <w:r w:rsidRPr="001F739B">
        <w:t>_____</w:t>
      </w:r>
      <w:r>
        <w:t>) and “departure” (DEP)</w:t>
      </w:r>
      <w:r w:rsidRPr="00D16417">
        <w:t xml:space="preserve"> </w:t>
      </w:r>
      <w:r>
        <w:t xml:space="preserve">(sort: </w:t>
      </w:r>
      <w:r w:rsidRPr="001F739B">
        <w:t>E</w:t>
      </w:r>
      <w:r>
        <w:t>AAC</w:t>
      </w:r>
      <w:r w:rsidRPr="001F739B">
        <w:t>_____</w:t>
      </w:r>
      <w:r>
        <w:t>)</w:t>
      </w:r>
    </w:p>
    <w:p w:rsidR="003D507F" w:rsidRDefault="003D507F" w:rsidP="003D507F">
      <w:pPr>
        <w:pStyle w:val="BodyText"/>
      </w:pPr>
    </w:p>
    <w:p w:rsidR="002C2212" w:rsidRDefault="002C2212" w:rsidP="002C2212">
      <w:pPr>
        <w:pStyle w:val="BodyText"/>
      </w:pPr>
      <w:r w:rsidRPr="002C2212">
        <w:rPr>
          <w:b/>
          <w:u w:val="single"/>
        </w:rPr>
        <w:t xml:space="preserve">In regards to the new codes in </w:t>
      </w:r>
      <w:proofErr w:type="spellStart"/>
      <w:r w:rsidRPr="002C2212">
        <w:rPr>
          <w:b/>
          <w:u w:val="single"/>
        </w:rPr>
        <w:t>ActRelationshipType</w:t>
      </w:r>
      <w:proofErr w:type="spellEnd"/>
      <w:r>
        <w:t xml:space="preserve"> code system</w:t>
      </w:r>
    </w:p>
    <w:p w:rsidR="00417BDA" w:rsidRPr="002F5D49" w:rsidRDefault="00417BDA" w:rsidP="003D507F">
      <w:pPr>
        <w:pStyle w:val="BodyText"/>
        <w:numPr>
          <w:ilvl w:val="0"/>
          <w:numId w:val="8"/>
        </w:numPr>
        <w:ind w:left="360"/>
      </w:pPr>
      <w:r w:rsidRPr="002F5D49">
        <w:t>New concept “</w:t>
      </w:r>
      <w:r w:rsidRPr="002F5D49">
        <w:rPr>
          <w:b/>
          <w:bCs/>
        </w:rPr>
        <w:t>interfered by</w:t>
      </w:r>
      <w:r w:rsidRPr="002F5D49">
        <w:t xml:space="preserve">” (INTF) under </w:t>
      </w:r>
      <w:r w:rsidR="00386FC9" w:rsidRPr="002F5D49">
        <w:rPr>
          <w:iCs/>
        </w:rPr>
        <w:t>ART</w:t>
      </w:r>
    </w:p>
    <w:p w:rsidR="00417BDA" w:rsidRPr="002F5D49" w:rsidRDefault="00417BDA" w:rsidP="003D507F">
      <w:pPr>
        <w:pStyle w:val="BodyText"/>
        <w:numPr>
          <w:ilvl w:val="1"/>
          <w:numId w:val="8"/>
        </w:numPr>
        <w:ind w:left="1080"/>
      </w:pPr>
      <w:r w:rsidRPr="002F5D49">
        <w:t>Definition:  the target act documents a set of circumstances (events, risks) which prevent successful completion, or degradation of quality of, the source Act.</w:t>
      </w:r>
    </w:p>
    <w:p w:rsidR="00417BDA" w:rsidRPr="002F5D49" w:rsidRDefault="00417BDA" w:rsidP="003D507F">
      <w:pPr>
        <w:pStyle w:val="BodyText"/>
        <w:numPr>
          <w:ilvl w:val="2"/>
          <w:numId w:val="8"/>
        </w:numPr>
        <w:ind w:left="1800"/>
      </w:pPr>
      <w:r w:rsidRPr="002F5D49">
        <w:t>Note:  This provides the semantics to document barriers to care</w:t>
      </w:r>
    </w:p>
    <w:p w:rsidR="00417BDA" w:rsidRPr="002F5D49" w:rsidRDefault="00417BDA" w:rsidP="003D507F">
      <w:pPr>
        <w:pStyle w:val="BodyText"/>
        <w:numPr>
          <w:ilvl w:val="1"/>
          <w:numId w:val="8"/>
        </w:numPr>
        <w:ind w:left="1080"/>
      </w:pPr>
      <w:r w:rsidRPr="002F5D49">
        <w:t xml:space="preserve">Specializes:  </w:t>
      </w:r>
      <w:r w:rsidR="00386FC9" w:rsidRPr="002F5D49">
        <w:rPr>
          <w:iCs/>
        </w:rPr>
        <w:t>ART</w:t>
      </w:r>
    </w:p>
    <w:p w:rsidR="00417BDA" w:rsidRPr="002F5D49" w:rsidRDefault="00417BDA" w:rsidP="003D507F">
      <w:pPr>
        <w:pStyle w:val="BodyText"/>
        <w:numPr>
          <w:ilvl w:val="1"/>
          <w:numId w:val="8"/>
        </w:numPr>
        <w:ind w:left="1080"/>
      </w:pPr>
      <w:r w:rsidRPr="002F5D49">
        <w:t xml:space="preserve">Inbound relationship name:  </w:t>
      </w:r>
      <w:proofErr w:type="spellStart"/>
      <w:r w:rsidRPr="002F5D49">
        <w:t>interferes</w:t>
      </w:r>
      <w:r w:rsidR="003358D2" w:rsidRPr="002F5D49">
        <w:t>W</w:t>
      </w:r>
      <w:r w:rsidRPr="002F5D49">
        <w:t>ith</w:t>
      </w:r>
      <w:proofErr w:type="spellEnd"/>
    </w:p>
    <w:p w:rsidR="00417BDA" w:rsidRPr="002F5D49" w:rsidRDefault="00417BDA" w:rsidP="003D507F">
      <w:pPr>
        <w:pStyle w:val="BodyText"/>
        <w:numPr>
          <w:ilvl w:val="1"/>
          <w:numId w:val="8"/>
        </w:numPr>
        <w:ind w:left="1080"/>
      </w:pPr>
      <w:r w:rsidRPr="002F5D49">
        <w:t xml:space="preserve">Outbound relationship name:  </w:t>
      </w:r>
      <w:proofErr w:type="spellStart"/>
      <w:r w:rsidRPr="002F5D49">
        <w:t>interfered</w:t>
      </w:r>
      <w:r w:rsidR="003358D2" w:rsidRPr="002F5D49">
        <w:t>B</w:t>
      </w:r>
      <w:r w:rsidRPr="002F5D49">
        <w:t>y</w:t>
      </w:r>
      <w:proofErr w:type="spellEnd"/>
    </w:p>
    <w:p w:rsidR="00417BDA" w:rsidRPr="002F5D49" w:rsidRDefault="00417BDA" w:rsidP="003D507F">
      <w:pPr>
        <w:pStyle w:val="BodyText"/>
        <w:numPr>
          <w:ilvl w:val="1"/>
          <w:numId w:val="8"/>
        </w:numPr>
        <w:ind w:left="1080"/>
      </w:pPr>
      <w:r w:rsidRPr="002F5D49">
        <w:t xml:space="preserve">Applies to:  any </w:t>
      </w:r>
      <w:r w:rsidR="00FF6B62" w:rsidRPr="002F5D49">
        <w:t>Act</w:t>
      </w:r>
    </w:p>
    <w:p w:rsidR="00417BDA" w:rsidRPr="002F5D49" w:rsidRDefault="00417BDA" w:rsidP="003D507F">
      <w:pPr>
        <w:pStyle w:val="BodyText"/>
        <w:numPr>
          <w:ilvl w:val="1"/>
          <w:numId w:val="8"/>
        </w:numPr>
        <w:ind w:left="1080"/>
      </w:pPr>
      <w:r w:rsidRPr="002F5D49">
        <w:t>Is document characteristic:  false</w:t>
      </w:r>
      <w:r w:rsidR="00FF6B62" w:rsidRPr="002F5D49">
        <w:t xml:space="preserve"> (default)</w:t>
      </w:r>
    </w:p>
    <w:p w:rsidR="00417BDA" w:rsidRPr="002F5D49" w:rsidRDefault="00417BDA" w:rsidP="003D507F">
      <w:pPr>
        <w:pStyle w:val="BodyText"/>
        <w:numPr>
          <w:ilvl w:val="1"/>
          <w:numId w:val="8"/>
        </w:numPr>
        <w:ind w:left="1080"/>
      </w:pPr>
      <w:r w:rsidRPr="002F5D49">
        <w:t xml:space="preserve">Conductible:  </w:t>
      </w:r>
      <w:ins w:id="9" w:author="Karen Van Hentenryck (HL7)" w:date="2013-11-20T12:59:00Z">
        <w:r w:rsidR="008A5277">
          <w:t>false</w:t>
        </w:r>
      </w:ins>
      <w:del w:id="10" w:author="Karen Van Hentenryck (HL7)" w:date="2013-11-20T12:59:00Z">
        <w:r w:rsidRPr="002F5D49" w:rsidDel="008A5277">
          <w:delText>true</w:delText>
        </w:r>
        <w:r w:rsidR="00FF6B62" w:rsidRPr="002F5D49" w:rsidDel="008A5277">
          <w:delText xml:space="preserve"> (default)</w:delText>
        </w:r>
      </w:del>
    </w:p>
    <w:p w:rsidR="00417BDA" w:rsidRPr="002F5D49" w:rsidRDefault="00417BDA" w:rsidP="003D507F">
      <w:pPr>
        <w:pStyle w:val="BodyText"/>
      </w:pPr>
    </w:p>
    <w:p w:rsidR="00417BDA" w:rsidRPr="002F5D49" w:rsidRDefault="00417BDA" w:rsidP="003D507F">
      <w:pPr>
        <w:pStyle w:val="BodyText"/>
        <w:numPr>
          <w:ilvl w:val="0"/>
          <w:numId w:val="8"/>
        </w:numPr>
        <w:ind w:left="360"/>
      </w:pPr>
      <w:r w:rsidRPr="002F5D49">
        <w:t>New concept “</w:t>
      </w:r>
      <w:r w:rsidRPr="002F5D49">
        <w:rPr>
          <w:b/>
          <w:bCs/>
        </w:rPr>
        <w:t>has qualifier</w:t>
      </w:r>
      <w:r w:rsidRPr="002F5D49">
        <w:t xml:space="preserve">” (QUALF) under </w:t>
      </w:r>
      <w:r w:rsidR="002B1121" w:rsidRPr="002F5D49">
        <w:t>SUBJ</w:t>
      </w:r>
    </w:p>
    <w:p w:rsidR="00417BDA" w:rsidRPr="002F5D49" w:rsidRDefault="00417BDA" w:rsidP="003D507F">
      <w:pPr>
        <w:pStyle w:val="BodyText"/>
        <w:numPr>
          <w:ilvl w:val="1"/>
          <w:numId w:val="8"/>
        </w:numPr>
        <w:ind w:left="1080"/>
      </w:pPr>
      <w:r w:rsidRPr="002F5D49">
        <w:t xml:space="preserve">Definition:  The target observation qualifies (refines) the semantics of the source observation.  </w:t>
      </w:r>
    </w:p>
    <w:p w:rsidR="00417BDA" w:rsidRPr="002F5D49" w:rsidRDefault="00417BDA" w:rsidP="003D507F">
      <w:pPr>
        <w:pStyle w:val="BodyText"/>
        <w:numPr>
          <w:ilvl w:val="2"/>
          <w:numId w:val="8"/>
        </w:numPr>
        <w:ind w:left="1800"/>
      </w:pPr>
      <w:r w:rsidRPr="002F5D49">
        <w:t>Note:  This is not intended to replace concept refinement and qualification via vocabulary.  It is used when there are multiple components which together provide the complete understanding of the source Act.</w:t>
      </w:r>
    </w:p>
    <w:p w:rsidR="00417BDA" w:rsidRPr="002F5D49" w:rsidRDefault="00417BDA" w:rsidP="003D507F">
      <w:pPr>
        <w:pStyle w:val="BodyText"/>
        <w:numPr>
          <w:ilvl w:val="1"/>
          <w:numId w:val="8"/>
        </w:numPr>
        <w:ind w:left="1080"/>
      </w:pPr>
      <w:r w:rsidRPr="002F5D49">
        <w:t xml:space="preserve">Specializes:  </w:t>
      </w:r>
      <w:r w:rsidR="002B1121" w:rsidRPr="002F5D49">
        <w:t>SUBJ</w:t>
      </w:r>
    </w:p>
    <w:p w:rsidR="00417BDA" w:rsidRPr="002F5D49" w:rsidRDefault="00417BDA" w:rsidP="003D507F">
      <w:pPr>
        <w:pStyle w:val="BodyText"/>
        <w:numPr>
          <w:ilvl w:val="1"/>
          <w:numId w:val="8"/>
        </w:numPr>
        <w:ind w:left="1080"/>
      </w:pPr>
      <w:r w:rsidRPr="002F5D49">
        <w:t>Inbound relationship name:   qualifies</w:t>
      </w:r>
    </w:p>
    <w:p w:rsidR="00417BDA" w:rsidRPr="002F5D49" w:rsidRDefault="00417BDA" w:rsidP="003D507F">
      <w:pPr>
        <w:pStyle w:val="BodyText"/>
        <w:numPr>
          <w:ilvl w:val="1"/>
          <w:numId w:val="8"/>
        </w:numPr>
        <w:ind w:left="1080"/>
      </w:pPr>
      <w:r w:rsidRPr="002F5D49">
        <w:t xml:space="preserve">Outbound relationship name:  </w:t>
      </w:r>
      <w:proofErr w:type="spellStart"/>
      <w:r w:rsidRPr="002F5D49">
        <w:t>has</w:t>
      </w:r>
      <w:r w:rsidR="003358D2" w:rsidRPr="002F5D49">
        <w:t>Q</w:t>
      </w:r>
      <w:r w:rsidRPr="002F5D49">
        <w:t>ualifier</w:t>
      </w:r>
      <w:proofErr w:type="spellEnd"/>
      <w:r w:rsidRPr="002F5D49">
        <w:t xml:space="preserve"> </w:t>
      </w:r>
    </w:p>
    <w:p w:rsidR="00417BDA" w:rsidRPr="002F5D49" w:rsidRDefault="00417BDA" w:rsidP="003D507F">
      <w:pPr>
        <w:pStyle w:val="BodyText"/>
        <w:numPr>
          <w:ilvl w:val="1"/>
          <w:numId w:val="8"/>
        </w:numPr>
        <w:ind w:left="1080"/>
      </w:pPr>
      <w:r w:rsidRPr="002F5D49">
        <w:t xml:space="preserve">Applies to:  any </w:t>
      </w:r>
      <w:r w:rsidR="00C36583" w:rsidRPr="002F5D49">
        <w:t>Observation</w:t>
      </w:r>
    </w:p>
    <w:p w:rsidR="00417BDA" w:rsidRPr="002F5D49" w:rsidRDefault="00417BDA" w:rsidP="003D507F">
      <w:pPr>
        <w:pStyle w:val="BodyText"/>
        <w:numPr>
          <w:ilvl w:val="1"/>
          <w:numId w:val="8"/>
        </w:numPr>
        <w:ind w:left="1080"/>
      </w:pPr>
      <w:r w:rsidRPr="002F5D49">
        <w:t>Is document characteristic:  false</w:t>
      </w:r>
    </w:p>
    <w:p w:rsidR="00417BDA" w:rsidRDefault="00417BDA" w:rsidP="003D507F">
      <w:pPr>
        <w:pStyle w:val="BodyText"/>
        <w:numPr>
          <w:ilvl w:val="1"/>
          <w:numId w:val="8"/>
        </w:numPr>
        <w:ind w:left="1080"/>
      </w:pPr>
      <w:r>
        <w:t xml:space="preserve">Conductible: </w:t>
      </w:r>
      <w:ins w:id="11" w:author="Karen Van Hentenryck (HL7)" w:date="2013-11-20T12:59:00Z">
        <w:r w:rsidR="008A5277">
          <w:t>false</w:t>
        </w:r>
      </w:ins>
      <w:del w:id="12" w:author="Karen Van Hentenryck (HL7)" w:date="2013-11-20T12:59:00Z">
        <w:r w:rsidDel="008A5277">
          <w:delText>true(?)</w:delText>
        </w:r>
      </w:del>
    </w:p>
    <w:p w:rsidR="00417BDA" w:rsidRDefault="00417BDA">
      <w:pPr>
        <w:pStyle w:val="BodyText"/>
        <w:rPr>
          <w:b/>
          <w:bCs/>
          <w:sz w:val="22"/>
          <w:u w:val="single"/>
        </w:rPr>
      </w:pPr>
      <w:r>
        <w:tab/>
      </w:r>
    </w:p>
    <w:p w:rsidR="00417BDA" w:rsidRDefault="00417BDA" w:rsidP="002B1121">
      <w:pPr>
        <w:pStyle w:val="BodyText"/>
        <w:rPr>
          <w:b/>
          <w:bCs/>
          <w:sz w:val="22"/>
          <w:u w:val="single"/>
        </w:rPr>
      </w:pPr>
      <w:r>
        <w:rPr>
          <w:b/>
          <w:bCs/>
          <w:sz w:val="22"/>
          <w:u w:val="single"/>
        </w:rPr>
        <w:t xml:space="preserve">Question:  how does this affect (or not) and existing value sets that are </w:t>
      </w:r>
      <w:proofErr w:type="spellStart"/>
      <w:r>
        <w:rPr>
          <w:b/>
          <w:bCs/>
          <w:sz w:val="22"/>
          <w:u w:val="single"/>
        </w:rPr>
        <w:t>intensionally</w:t>
      </w:r>
      <w:proofErr w:type="spellEnd"/>
      <w:r>
        <w:rPr>
          <w:b/>
          <w:bCs/>
          <w:sz w:val="22"/>
          <w:u w:val="single"/>
        </w:rPr>
        <w:t xml:space="preserve"> defined on the old structure?  </w:t>
      </w:r>
      <w:r w:rsidR="002B1121">
        <w:rPr>
          <w:b/>
          <w:bCs/>
          <w:sz w:val="22"/>
          <w:u w:val="single"/>
        </w:rPr>
        <w:t xml:space="preserve">Answer: All of the </w:t>
      </w:r>
      <w:proofErr w:type="spellStart"/>
      <w:r w:rsidR="002B1121">
        <w:rPr>
          <w:b/>
          <w:bCs/>
          <w:sz w:val="22"/>
          <w:u w:val="single"/>
        </w:rPr>
        <w:t>intensionally</w:t>
      </w:r>
      <w:proofErr w:type="spellEnd"/>
      <w:r w:rsidR="002B1121">
        <w:rPr>
          <w:b/>
          <w:bCs/>
          <w:sz w:val="22"/>
          <w:u w:val="single"/>
        </w:rPr>
        <w:t xml:space="preserve"> defined value sets remain, and are defined as “a head code and all its children with transitive closure.  Therefore they WILL change to reflect the new hierarchies.</w:t>
      </w:r>
    </w:p>
    <w:p w:rsidR="00417BDA" w:rsidRDefault="00417BDA">
      <w:pPr>
        <w:pStyle w:val="BodyText"/>
        <w:rPr>
          <w:b/>
          <w:bCs/>
          <w:sz w:val="22"/>
          <w:u w:val="single"/>
        </w:rPr>
      </w:pPr>
    </w:p>
    <w:p w:rsidR="00417BDA" w:rsidRDefault="00417BDA">
      <w:pPr>
        <w:pStyle w:val="BodyText"/>
        <w:rPr>
          <w:szCs w:val="20"/>
        </w:rPr>
      </w:pPr>
      <w:r>
        <w:rPr>
          <w:b/>
          <w:bCs/>
          <w:sz w:val="22"/>
          <w:u w:val="single"/>
        </w:rPr>
        <w:t>DISCUSSION:</w:t>
      </w:r>
    </w:p>
    <w:p w:rsidR="00417BDA" w:rsidRDefault="00417BDA">
      <w:pPr>
        <w:pStyle w:val="BodyText"/>
        <w:rPr>
          <w:szCs w:val="20"/>
        </w:rPr>
      </w:pPr>
      <w:r>
        <w:rPr>
          <w:szCs w:val="20"/>
        </w:rPr>
        <w:t xml:space="preserve">As many models currently use the PERT relationship, it will require work groups which use this in their models update them to </w:t>
      </w:r>
      <w:proofErr w:type="gramStart"/>
      <w:r>
        <w:rPr>
          <w:szCs w:val="20"/>
        </w:rPr>
        <w:t>either use</w:t>
      </w:r>
      <w:proofErr w:type="gramEnd"/>
      <w:r>
        <w:rPr>
          <w:szCs w:val="20"/>
        </w:rPr>
        <w:t xml:space="preserve"> a specific </w:t>
      </w:r>
      <w:proofErr w:type="spellStart"/>
      <w:r>
        <w:rPr>
          <w:szCs w:val="20"/>
        </w:rPr>
        <w:t>ActRelationship</w:t>
      </w:r>
      <w:proofErr w:type="spellEnd"/>
      <w:r>
        <w:rPr>
          <w:szCs w:val="20"/>
        </w:rPr>
        <w:t xml:space="preserve"> which conveys the actual semantics, request additional </w:t>
      </w:r>
      <w:proofErr w:type="spellStart"/>
      <w:r>
        <w:rPr>
          <w:szCs w:val="20"/>
        </w:rPr>
        <w:t>ActRelationshipType</w:t>
      </w:r>
      <w:proofErr w:type="spellEnd"/>
      <w:r>
        <w:rPr>
          <w:szCs w:val="20"/>
        </w:rPr>
        <w:t>, or use the RELEV relationship to convey the weakness of association.</w:t>
      </w:r>
    </w:p>
    <w:p w:rsidR="002F5D49" w:rsidRDefault="002F5D49">
      <w:pPr>
        <w:pStyle w:val="BodyText"/>
        <w:rPr>
          <w:szCs w:val="20"/>
        </w:rPr>
      </w:pPr>
    </w:p>
    <w:p w:rsidR="00417BDA" w:rsidRDefault="00417BDA">
      <w:pPr>
        <w:pStyle w:val="BodyText"/>
      </w:pPr>
      <w:r>
        <w:rPr>
          <w:szCs w:val="20"/>
        </w:rPr>
        <w:t xml:space="preserve">This is not backwards compatible in that a commonly used </w:t>
      </w:r>
      <w:proofErr w:type="spellStart"/>
      <w:r>
        <w:rPr>
          <w:szCs w:val="20"/>
        </w:rPr>
        <w:t>ActRelationshipType</w:t>
      </w:r>
      <w:proofErr w:type="spellEnd"/>
      <w:r>
        <w:rPr>
          <w:szCs w:val="20"/>
        </w:rPr>
        <w:t xml:space="preserve"> is deprecated from use.  In addition, it is possible that some systems may be impacted by the reassignment of concepts under a new parent concept.  Other changes should be non-disruptive.</w:t>
      </w:r>
    </w:p>
    <w:p w:rsidR="00417BDA" w:rsidRDefault="00417BDA">
      <w:pPr>
        <w:pStyle w:val="BodyText"/>
      </w:pPr>
    </w:p>
    <w:p w:rsidR="00417BDA" w:rsidRDefault="00417BDA">
      <w:pPr>
        <w:pStyle w:val="BodyText"/>
      </w:pPr>
      <w:r>
        <w:rPr>
          <w:b/>
          <w:bCs/>
          <w:sz w:val="22"/>
          <w:u w:val="single"/>
        </w:rPr>
        <w:t>ACTION ITEMS:</w:t>
      </w:r>
    </w:p>
    <w:p w:rsidR="00417BDA" w:rsidRDefault="00417BDA">
      <w:pPr>
        <w:pStyle w:val="BodyText"/>
      </w:pPr>
      <w:r>
        <w:t>M&amp;M should implement this recommendation.</w:t>
      </w:r>
    </w:p>
    <w:p w:rsidR="00417BDA" w:rsidRDefault="00417BDA">
      <w:pPr>
        <w:pStyle w:val="BodyText"/>
      </w:pPr>
      <w:proofErr w:type="gramStart"/>
      <w:r>
        <w:t xml:space="preserve">Addition guidelines on representation of sequence using </w:t>
      </w:r>
      <w:proofErr w:type="spellStart"/>
      <w:r>
        <w:t>ActRelationships</w:t>
      </w:r>
      <w:proofErr w:type="spellEnd"/>
      <w:r>
        <w:t>.</w:t>
      </w:r>
      <w:proofErr w:type="gramEnd"/>
    </w:p>
    <w:p w:rsidR="00417BDA" w:rsidRDefault="00417BDA">
      <w:pPr>
        <w:pStyle w:val="BodyText"/>
      </w:pPr>
    </w:p>
    <w:p w:rsidR="00417BDA" w:rsidRDefault="00417BDA">
      <w:pPr>
        <w:pStyle w:val="BodyText"/>
      </w:pPr>
      <w:r>
        <w:rPr>
          <w:b/>
          <w:bCs/>
          <w:sz w:val="22"/>
          <w:u w:val="single"/>
        </w:rPr>
        <w:t>RESOLUTION:</w:t>
      </w:r>
    </w:p>
    <w:p w:rsidR="00417BDA" w:rsidRDefault="00417BDA">
      <w:pPr>
        <w:pStyle w:val="BodyText"/>
      </w:pPr>
      <w:r>
        <w:lastRenderedPageBreak/>
        <w:t>&lt;&lt; REQUIRED before recommendation can be closed.  Indicates how recommendation was brought to closure. Can include notes on further study or networking required, and by whom</w:t>
      </w:r>
      <w:proofErr w:type="gramStart"/>
      <w:r>
        <w:t>.&gt;</w:t>
      </w:r>
      <w:proofErr w:type="gramEnd"/>
      <w:r>
        <w:t>&gt;</w:t>
      </w:r>
    </w:p>
    <w:p w:rsidR="00417BDA" w:rsidDel="00916980" w:rsidRDefault="00417BDA">
      <w:pPr>
        <w:pStyle w:val="BodyText"/>
        <w:rPr>
          <w:del w:id="13" w:author="Karen Van Hentenryck (HL7)" w:date="2013-11-20T12:43:00Z"/>
        </w:rPr>
      </w:pPr>
    </w:p>
    <w:p w:rsidR="00916980" w:rsidRDefault="00916980">
      <w:pPr>
        <w:pStyle w:val="BodyText"/>
        <w:rPr>
          <w:ins w:id="14" w:author="Karen Van Hentenryck (HL7)" w:date="2013-11-20T12:43:00Z"/>
        </w:rPr>
      </w:pPr>
    </w:p>
    <w:p w:rsidR="00916980" w:rsidRDefault="00916980">
      <w:pPr>
        <w:pStyle w:val="BodyText"/>
        <w:rPr>
          <w:ins w:id="15" w:author="Karen Van Hentenryck (HL7)" w:date="2013-11-20T12:43:00Z"/>
        </w:rPr>
      </w:pPr>
    </w:p>
    <w:p w:rsidR="00916980" w:rsidRDefault="00916980">
      <w:pPr>
        <w:pStyle w:val="BodyText"/>
        <w:rPr>
          <w:ins w:id="16" w:author="Karen Van Hentenryck (HL7)" w:date="2013-11-20T12:43:00Z"/>
        </w:rPr>
      </w:pPr>
      <w:ins w:id="17" w:author="Karen Van Hentenryck (HL7)" w:date="2013-11-20T12:33:00Z">
        <w:r>
          <w:t xml:space="preserve">MOTION </w:t>
        </w:r>
      </w:ins>
      <w:ins w:id="18" w:author="Karen Van Hentenryck (HL7)" w:date="2013-11-20T12:43:00Z">
        <w:r>
          <w:t xml:space="preserve">by Lloyd </w:t>
        </w:r>
      </w:ins>
      <w:ins w:id="19" w:author="Karen Van Hentenryck (HL7)" w:date="2013-11-20T12:44:00Z">
        <w:r w:rsidR="003C4F26">
          <w:t xml:space="preserve">McKenzie </w:t>
        </w:r>
      </w:ins>
      <w:ins w:id="20" w:author="Karen Van Hentenryck (HL7)" w:date="2013-11-20T12:43:00Z">
        <w:r>
          <w:t xml:space="preserve">to move children and </w:t>
        </w:r>
      </w:ins>
      <w:ins w:id="21" w:author="Karen Van Hentenryck (HL7)" w:date="2013-11-20T12:38:00Z">
        <w:r>
          <w:t xml:space="preserve"> to </w:t>
        </w:r>
        <w:r w:rsidRPr="002C2212">
          <w:t>Leave PERT as is</w:t>
        </w:r>
      </w:ins>
      <w:ins w:id="22" w:author="Karen Van Hentenryck (HL7)" w:date="2013-11-20T12:44:00Z">
        <w:r w:rsidR="003C4F26">
          <w:t xml:space="preserve"> (first part of proposal)</w:t>
        </w:r>
      </w:ins>
      <w:ins w:id="23" w:author="Karen Van Hentenryck (HL7)" w:date="2013-11-20T12:43:00Z">
        <w:r w:rsidR="003C4F26">
          <w:t>; seconded by Mead</w:t>
        </w:r>
      </w:ins>
      <w:ins w:id="24" w:author="Karen Van Hentenryck (HL7)" w:date="2013-11-20T12:44:00Z">
        <w:r w:rsidR="003C4F26">
          <w:t xml:space="preserve"> Walker (and including f</w:t>
        </w:r>
      </w:ins>
      <w:ins w:id="25" w:author="Karen Van Hentenryck (HL7)" w:date="2013-11-20T12:38:00Z">
        <w:r>
          <w:t xml:space="preserve">riendly amendment </w:t>
        </w:r>
      </w:ins>
      <w:ins w:id="26" w:author="Karen Van Hentenryck (HL7)" w:date="2013-11-20T12:44:00Z">
        <w:r w:rsidR="003C4F26">
          <w:t xml:space="preserve">to </w:t>
        </w:r>
      </w:ins>
      <w:ins w:id="27" w:author="Karen Van Hentenryck (HL7)" w:date="2013-11-20T12:38:00Z">
        <w:r>
          <w:t xml:space="preserve">add a usage note to PERT </w:t>
        </w:r>
      </w:ins>
      <w:ins w:id="28" w:author="Karen Van Hentenryck (HL7)" w:date="2013-11-20T12:39:00Z">
        <w:r>
          <w:t xml:space="preserve">detailing </w:t>
        </w:r>
      </w:ins>
      <w:ins w:id="29" w:author="Karen Van Hentenryck (HL7)" w:date="2013-11-20T12:38:00Z">
        <w:r>
          <w:t xml:space="preserve">why children were removed so people who look this up in the future </w:t>
        </w:r>
      </w:ins>
      <w:ins w:id="30" w:author="Karen Van Hentenryck (HL7)" w:date="2013-11-20T12:39:00Z">
        <w:r>
          <w:t>have some explanation</w:t>
        </w:r>
      </w:ins>
      <w:ins w:id="31" w:author="Karen Van Hentenryck (HL7)" w:date="2013-11-20T12:44:00Z">
        <w:r w:rsidR="003C4F26">
          <w:t>)</w:t>
        </w:r>
      </w:ins>
      <w:ins w:id="32" w:author="Karen Van Hentenryck (HL7)" w:date="2013-11-20T12:39:00Z">
        <w:r>
          <w:t>.</w:t>
        </w:r>
      </w:ins>
      <w:ins w:id="33" w:author="Karen Van Hentenryck (HL7)" w:date="2013-11-20T12:43:00Z">
        <w:r>
          <w:t xml:space="preserve"> Motion carried unanimously</w:t>
        </w:r>
      </w:ins>
      <w:ins w:id="34" w:author="Karen Van Hentenryck (HL7)" w:date="2013-11-20T12:45:00Z">
        <w:r w:rsidR="003C4F26">
          <w:t xml:space="preserve"> (15-0-0)</w:t>
        </w:r>
      </w:ins>
    </w:p>
    <w:p w:rsidR="00916980" w:rsidRDefault="00916980">
      <w:pPr>
        <w:pStyle w:val="BodyText"/>
        <w:rPr>
          <w:ins w:id="35" w:author="Karen Van Hentenryck (HL7)" w:date="2013-11-20T12:44:00Z"/>
        </w:rPr>
      </w:pPr>
    </w:p>
    <w:p w:rsidR="00916980" w:rsidRDefault="003C4F26">
      <w:pPr>
        <w:pStyle w:val="BodyText"/>
        <w:rPr>
          <w:ins w:id="36" w:author="Karen Van Hentenryck (HL7)" w:date="2013-11-20T12:53:00Z"/>
        </w:rPr>
      </w:pPr>
      <w:proofErr w:type="gramStart"/>
      <w:ins w:id="37" w:author="Karen Van Hentenryck (HL7)" w:date="2013-11-20T12:44:00Z">
        <w:r>
          <w:t xml:space="preserve">MOTION </w:t>
        </w:r>
      </w:ins>
      <w:ins w:id="38" w:author="Karen Van Hentenryck (HL7)" w:date="2013-11-20T12:52:00Z">
        <w:r>
          <w:t xml:space="preserve"> by</w:t>
        </w:r>
        <w:proofErr w:type="gramEnd"/>
        <w:r>
          <w:t xml:space="preserve"> Dale Nelson </w:t>
        </w:r>
      </w:ins>
      <w:ins w:id="39" w:author="Karen Van Hentenryck (HL7)" w:date="2013-11-20T12:44:00Z">
        <w:r>
          <w:t>to accept temporal codes</w:t>
        </w:r>
      </w:ins>
      <w:ins w:id="40" w:author="Karen Van Hentenryck (HL7)" w:date="2013-11-20T12:52:00Z">
        <w:r>
          <w:t xml:space="preserve"> including the following changes and corrections</w:t>
        </w:r>
      </w:ins>
      <w:ins w:id="41" w:author="Karen Van Hentenryck (HL7)" w:date="2013-11-20T12:47:00Z">
        <w:r>
          <w:t xml:space="preserve"> (</w:t>
        </w:r>
      </w:ins>
      <w:ins w:id="42" w:author="Karen Van Hentenryck (HL7)" w:date="2013-11-20T12:51:00Z">
        <w:r>
          <w:t xml:space="preserve">replace </w:t>
        </w:r>
      </w:ins>
      <w:ins w:id="43" w:author="Karen Van Hentenryck (HL7)" w:date="2013-11-20T12:52:00Z">
        <w:r>
          <w:t>“</w:t>
        </w:r>
      </w:ins>
      <w:ins w:id="44" w:author="Karen Van Hentenryck (HL7)" w:date="2013-11-20T12:47:00Z">
        <w:r>
          <w:t>encompasses</w:t>
        </w:r>
      </w:ins>
      <w:ins w:id="45" w:author="Karen Van Hentenryck (HL7)" w:date="2013-11-20T12:52:00Z">
        <w:r>
          <w:t>”</w:t>
        </w:r>
      </w:ins>
      <w:ins w:id="46" w:author="Karen Van Hentenryck (HL7)" w:date="2013-11-20T12:48:00Z">
        <w:r>
          <w:t xml:space="preserve"> </w:t>
        </w:r>
      </w:ins>
      <w:ins w:id="47" w:author="Karen Van Hentenryck (HL7)" w:date="2013-11-20T12:51:00Z">
        <w:r>
          <w:t xml:space="preserve">with </w:t>
        </w:r>
      </w:ins>
      <w:ins w:id="48" w:author="Karen Van Hentenryck (HL7)" w:date="2013-11-20T12:52:00Z">
        <w:r>
          <w:t>“</w:t>
        </w:r>
      </w:ins>
      <w:ins w:id="49" w:author="Karen Van Hentenryck (HL7)" w:date="2013-11-20T12:51:00Z">
        <w:r>
          <w:t>contains</w:t>
        </w:r>
      </w:ins>
      <w:ins w:id="50" w:author="Karen Van Hentenryck (HL7)" w:date="2013-11-20T12:52:00Z">
        <w:r>
          <w:t>”</w:t>
        </w:r>
      </w:ins>
      <w:ins w:id="51" w:author="Karen Van Hentenryck (HL7)" w:date="2013-11-20T12:51:00Z">
        <w:r>
          <w:t xml:space="preserve"> in all </w:t>
        </w:r>
      </w:ins>
      <w:ins w:id="52" w:author="Karen Van Hentenryck (HL7)" w:date="2013-11-20T12:48:00Z">
        <w:r>
          <w:t>label</w:t>
        </w:r>
      </w:ins>
      <w:ins w:id="53" w:author="Karen Van Hentenryck (HL7)" w:date="2013-11-20T12:51:00Z">
        <w:r>
          <w:t>s</w:t>
        </w:r>
      </w:ins>
      <w:ins w:id="54" w:author="Karen Van Hentenryck (HL7)" w:date="2013-11-20T12:49:00Z">
        <w:r>
          <w:t>: as in SBSEAS, SBSEAE, SBEEAE</w:t>
        </w:r>
      </w:ins>
      <w:ins w:id="55" w:author="Karen Van Hentenryck (HL7)" w:date="2013-11-20T12:47:00Z">
        <w:r>
          <w:t>)</w:t>
        </w:r>
      </w:ins>
      <w:ins w:id="56" w:author="Karen Van Hentenryck (HL7)" w:date="2013-11-20T12:50:00Z">
        <w:r>
          <w:t>. In row 13 elim</w:t>
        </w:r>
      </w:ins>
      <w:ins w:id="57" w:author="Karen Van Hentenryck (HL7)" w:date="2013-11-20T12:52:00Z">
        <w:r>
          <w:t>i</w:t>
        </w:r>
      </w:ins>
      <w:ins w:id="58" w:author="Karen Van Hentenryck (HL7)" w:date="2013-11-20T12:51:00Z">
        <w:r>
          <w:t>nate</w:t>
        </w:r>
      </w:ins>
      <w:ins w:id="59" w:author="Karen Van Hentenryck (HL7)" w:date="2013-11-20T12:50:00Z">
        <w:r>
          <w:t xml:space="preserve"> the period after “with” in the label. In line 10, concurrent is </w:t>
        </w:r>
      </w:ins>
      <w:ins w:id="60" w:author="Karen Van Hentenryck (HL7)" w:date="2013-11-21T16:47:00Z">
        <w:r w:rsidR="002A508B">
          <w:t>mis</w:t>
        </w:r>
      </w:ins>
      <w:ins w:id="61" w:author="Karen Van Hentenryck (HL7)" w:date="2013-11-20T12:50:00Z">
        <w:r w:rsidR="002A508B">
          <w:t>spelled</w:t>
        </w:r>
      </w:ins>
      <w:ins w:id="62" w:author="Karen Van Hentenryck (HL7)" w:date="2013-11-21T16:48:00Z">
        <w:r w:rsidR="002A508B">
          <w:t>)</w:t>
        </w:r>
      </w:ins>
      <w:ins w:id="63" w:author="Karen Van Hentenryck (HL7)" w:date="2013-11-20T12:53:00Z">
        <w:r>
          <w:t>; seconded by Mead Walker. The motion carried unanimously (15-0-0)</w:t>
        </w:r>
      </w:ins>
    </w:p>
    <w:p w:rsidR="003C4F26" w:rsidRDefault="003C4F26">
      <w:pPr>
        <w:pStyle w:val="BodyText"/>
        <w:rPr>
          <w:ins w:id="64" w:author="Karen Van Hentenryck (HL7)" w:date="2013-11-20T12:53:00Z"/>
        </w:rPr>
      </w:pPr>
    </w:p>
    <w:p w:rsidR="003C4F26" w:rsidRDefault="008A5277">
      <w:pPr>
        <w:pStyle w:val="BodyText"/>
        <w:rPr>
          <w:ins w:id="65" w:author="Karen Van Hentenryck (HL7)" w:date="2013-11-20T12:57:00Z"/>
        </w:rPr>
      </w:pPr>
      <w:ins w:id="66" w:author="Karen Van Hentenryck (HL7)" w:date="2013-11-20T12:54:00Z">
        <w:r>
          <w:t xml:space="preserve">MOTION by </w:t>
        </w:r>
      </w:ins>
      <w:ins w:id="67" w:author="Karen Van Hentenryck (HL7)" w:date="2013-11-20T12:57:00Z">
        <w:r>
          <w:t xml:space="preserve">Lloyd McKenzie </w:t>
        </w:r>
      </w:ins>
      <w:ins w:id="68" w:author="Karen Van Hentenryck (HL7)" w:date="2013-11-20T12:54:00Z">
        <w:r>
          <w:t>to accept the c</w:t>
        </w:r>
      </w:ins>
      <w:ins w:id="69" w:author="Karen Van Hentenryck (HL7)" w:date="2013-11-20T12:53:00Z">
        <w:r w:rsidR="003C4F26">
          <w:t>omposition hierarchy</w:t>
        </w:r>
      </w:ins>
      <w:ins w:id="70" w:author="Karen Van Hentenryck (HL7)" w:date="2013-11-20T12:57:00Z">
        <w:r>
          <w:t xml:space="preserve">; seconded by Jean </w:t>
        </w:r>
        <w:proofErr w:type="spellStart"/>
        <w:r>
          <w:t>Dutean</w:t>
        </w:r>
        <w:proofErr w:type="spellEnd"/>
        <w:r>
          <w:t>. The motion carried unanimously. (15-0-0)</w:t>
        </w:r>
      </w:ins>
    </w:p>
    <w:p w:rsidR="008A5277" w:rsidRDefault="008A5277">
      <w:pPr>
        <w:pStyle w:val="BodyText"/>
        <w:rPr>
          <w:ins w:id="71" w:author="Karen Van Hentenryck (HL7)" w:date="2013-11-20T12:58:00Z"/>
        </w:rPr>
      </w:pPr>
    </w:p>
    <w:p w:rsidR="008A5277" w:rsidRDefault="008A5277">
      <w:pPr>
        <w:pStyle w:val="BodyText"/>
      </w:pPr>
      <w:ins w:id="72" w:author="Karen Van Hentenryck (HL7)" w:date="2013-11-20T12:58:00Z">
        <w:r>
          <w:t xml:space="preserve">MOTION by </w:t>
        </w:r>
      </w:ins>
      <w:ins w:id="73" w:author="Karen Van Hentenryck (HL7)" w:date="2013-11-20T12:59:00Z">
        <w:r>
          <w:t xml:space="preserve">Lloyd McKenzie </w:t>
        </w:r>
      </w:ins>
      <w:ins w:id="74" w:author="Karen Van Hentenryck (HL7)" w:date="2013-11-20T12:58:00Z">
        <w:r>
          <w:t>to accep</w:t>
        </w:r>
      </w:ins>
      <w:ins w:id="75" w:author="Karen Van Hentenryck (HL7)" w:date="2013-11-20T13:00:00Z">
        <w:r>
          <w:t>t</w:t>
        </w:r>
      </w:ins>
      <w:ins w:id="76" w:author="Karen Van Hentenryck (HL7)" w:date="2013-11-20T12:58:00Z">
        <w:r>
          <w:t xml:space="preserve"> the two new codes in </w:t>
        </w:r>
        <w:proofErr w:type="spellStart"/>
        <w:r>
          <w:t>ActRelationshipType</w:t>
        </w:r>
        <w:proofErr w:type="spellEnd"/>
        <w:r>
          <w:t xml:space="preserve"> code system</w:t>
        </w:r>
      </w:ins>
      <w:ins w:id="77" w:author="Karen Van Hentenryck (HL7)" w:date="2013-11-20T13:00:00Z">
        <w:r>
          <w:t xml:space="preserve"> with changes noted above</w:t>
        </w:r>
      </w:ins>
      <w:ins w:id="78" w:author="Karen Van Hentenryck (HL7)" w:date="2013-11-20T12:58:00Z">
        <w:r>
          <w:t xml:space="preserve">; seconded by </w:t>
        </w:r>
      </w:ins>
      <w:ins w:id="79" w:author="Karen Van Hentenryck (HL7)" w:date="2013-11-20T13:00:00Z">
        <w:r>
          <w:t>Jean Duteau. The motion carried unanimously.</w:t>
        </w:r>
      </w:ins>
    </w:p>
    <w:p w:rsidR="00417BDA" w:rsidRDefault="00417BDA">
      <w:pPr>
        <w:pStyle w:val="Heading1"/>
      </w:pPr>
      <w:r>
        <w:lastRenderedPageBreak/>
        <w:t>Checklist for HL7 Vocabulary Harmonization Submissions</w:t>
      </w:r>
    </w:p>
    <w:p w:rsidR="00417BDA" w:rsidRDefault="00417BDA">
      <w:r>
        <w:t xml:space="preserve">The following checklist must be completed </w:t>
      </w:r>
      <w:r>
        <w:rPr>
          <w:b/>
        </w:rPr>
        <w:t>for each submission</w:t>
      </w:r>
      <w:r>
        <w:t xml:space="preserve"> and attached as part of the submission posting for every HL7 harmonization proposal that proposes a change to any HL7 terminology artifact.  (Submit your proposal as a zip containing the base proposal and this form, or copy this form onto the end of your proposal.)  If a revised proposal is submitted (e.g. detailed proposal after cover page), a new copy of the checklist must be attached confirming that the revised proposal has been re-reviewed.  The failure to attach a completed checklist will result in the tabling or deferral of the proposal to a subsequent harmonization meeting with the assumption the proposal will be re-introduced with a completed form.</w:t>
      </w:r>
    </w:p>
    <w:p w:rsidR="00417BDA" w:rsidRDefault="00417BDA">
      <w:r>
        <w:t>The proposal has been constructed in such a way that the “correct” answer to each question is either “Yes” or “N/A”.  In the event that the answer is “No”, please provide an explanation at the end noting the question number and the reason why the checklist item has not been met.  Harmonization proposals that do not satisfy all checklist items may still be considered at harmonization at the discretion of the harmonization group and the vocabulary maintenance team if there is a satisfactory reason the checklist item could not be met.  Lack of time to complete the form does not constitute a satisfactory reason.</w:t>
      </w:r>
    </w:p>
    <w:p w:rsidR="00417BDA" w:rsidRDefault="00417BDA">
      <w:r>
        <w:t>A section of the form may be marked as “N/A” and all checklist items within that section ignored if none of the terminology items submitted apply to that section.</w:t>
      </w:r>
    </w:p>
    <w:p w:rsidR="00417BDA" w:rsidRDefault="00417BDA">
      <w:pPr>
        <w:rPr>
          <w:b/>
        </w:rPr>
      </w:pPr>
      <w:r>
        <w:t>In most circumstances, this checklist should be completed by the sponsor committee’s vocabulary facilitator, but it may be completed by any submitter.</w:t>
      </w:r>
    </w:p>
    <w:p w:rsidR="00417BDA" w:rsidRDefault="00417BDA">
      <w:r>
        <w:rPr>
          <w:b/>
        </w:rPr>
        <w:t>Note</w:t>
      </w:r>
      <w:r>
        <w:t>: When checking for existing codes, code systems, value sets, etc., please make sure that your RoseTree configuration options are set to display Retired and Deprecated elements, as the “no duplicates” rule applies to those as well.</w:t>
      </w:r>
    </w:p>
    <w:p w:rsidR="00417BDA" w:rsidRDefault="00417BDA">
      <w:pPr>
        <w:rPr>
          <w:b/>
        </w:rPr>
      </w:pPr>
      <w:r>
        <w:t>Before completing this checklist, please consult the following “best practices” and guidelines documents.  (They will be updated from time to time, so please review the documents for changes prior to each harmonization.)</w:t>
      </w:r>
    </w:p>
    <w:p w:rsidR="00417BDA" w:rsidRDefault="00417BDA">
      <w:r>
        <w:rPr>
          <w:b/>
        </w:rPr>
        <w:t>Concept domain &amp; Value set naming:</w:t>
      </w:r>
      <w:r>
        <w:t xml:space="preserve"> </w:t>
      </w:r>
      <w:hyperlink r:id="rId7" w:history="1">
        <w:r>
          <w:rPr>
            <w:rStyle w:val="Hyperlink"/>
          </w:rPr>
          <w:t>http://wiki.hl7.org/index.php?title=Concept_Domain_Naming_Conventions</w:t>
        </w:r>
      </w:hyperlink>
      <w:r>
        <w:cr/>
      </w:r>
    </w:p>
    <w:p w:rsidR="00417BDA" w:rsidRDefault="00417BDA"/>
    <w:p w:rsidR="00417BDA" w:rsidRDefault="00895C8A">
      <w:pPr>
        <w:rPr>
          <w:b/>
        </w:rPr>
      </w:pPr>
      <w:hyperlink r:id="rId8" w:history="1">
        <w:r w:rsidR="00417BDA">
          <w:rPr>
            <w:rStyle w:val="Hyperlink"/>
          </w:rPr>
          <w:t>http://wiki.hl7.org/index.php?title=Value_Set_Naming_Conventions</w:t>
        </w:r>
      </w:hyperlink>
      <w:r w:rsidR="00417BDA">
        <w:rPr>
          <w:b/>
        </w:rPr>
        <w:cr/>
      </w:r>
    </w:p>
    <w:p w:rsidR="00417BDA" w:rsidRDefault="00417BDA">
      <w:pPr>
        <w:rPr>
          <w:b/>
        </w:rPr>
      </w:pPr>
    </w:p>
    <w:p w:rsidR="00417BDA" w:rsidRDefault="00417BDA">
      <w:pPr>
        <w:rPr>
          <w:b/>
        </w:rPr>
      </w:pPr>
    </w:p>
    <w:p w:rsidR="00417BDA" w:rsidRDefault="00417BDA">
      <w:pPr>
        <w:rPr>
          <w:b/>
        </w:rPr>
      </w:pPr>
      <w:r>
        <w:rPr>
          <w:b/>
        </w:rPr>
        <w:t>Definitions:</w:t>
      </w:r>
      <w:r>
        <w:t xml:space="preserve"> </w:t>
      </w:r>
      <w:hyperlink r:id="rId9" w:history="1">
        <w:r>
          <w:rPr>
            <w:rStyle w:val="Hyperlink"/>
          </w:rPr>
          <w:t>http://wiki.hl7.org/index.php?title=Annotations_Best_Practices</w:t>
        </w:r>
      </w:hyperlink>
      <w:r>
        <w:rPr>
          <w:b/>
        </w:rPr>
        <w:cr/>
      </w:r>
    </w:p>
    <w:p w:rsidR="00417BDA" w:rsidRDefault="00417BDA">
      <w:pPr>
        <w:rPr>
          <w:b/>
        </w:rPr>
      </w:pPr>
    </w:p>
    <w:p w:rsidR="00417BDA" w:rsidRDefault="00417BDA">
      <w:pPr>
        <w:rPr>
          <w:b/>
        </w:rPr>
      </w:pPr>
    </w:p>
    <w:p w:rsidR="00417BDA" w:rsidRDefault="00417BDA">
      <w:r>
        <w:rPr>
          <w:b/>
        </w:rPr>
        <w:t>Terminology Good Practices:</w:t>
      </w:r>
      <w:r>
        <w:t xml:space="preserve"> </w:t>
      </w:r>
      <w:hyperlink r:id="rId10" w:history="1">
        <w:r>
          <w:rPr>
            <w:rStyle w:val="Hyperlink"/>
          </w:rPr>
          <w:t>http://wiki.hl7.org/index.php?title=Good_Terminology_Practices</w:t>
        </w:r>
      </w:hyperlink>
      <w:r>
        <w:cr/>
      </w:r>
    </w:p>
    <w:p w:rsidR="00417BDA" w:rsidRDefault="00417BDA"/>
    <w:p w:rsidR="00417BDA" w:rsidRDefault="00417BDA">
      <w:pPr>
        <w:pStyle w:val="Heading2"/>
      </w:pPr>
    </w:p>
    <w:p w:rsidR="00417BDA" w:rsidRDefault="00417BDA">
      <w:pPr>
        <w:pStyle w:val="Heading2"/>
      </w:pPr>
      <w:r>
        <w:rPr>
          <w:sz w:val="28"/>
          <w:szCs w:val="28"/>
        </w:rPr>
        <w:t>General</w:t>
      </w:r>
    </w:p>
    <w:p w:rsidR="00417BDA" w:rsidRDefault="00417BDA">
      <w:pPr>
        <w:pStyle w:val="ColorfulList-Accent11"/>
        <w:numPr>
          <w:ilvl w:val="0"/>
          <w:numId w:val="2"/>
        </w:numPr>
      </w:pPr>
      <w:r>
        <w:t xml:space="preserve">Has the proposal, in its final form, been reviewed by the sponsor committee’s vocabulary facilitator (mark N/A if there is no facilitator)? ( </w:t>
      </w:r>
      <w:bookmarkStart w:id="80" w:name="__Fieldmark__6392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80"/>
      <w:r>
        <w:t xml:space="preserve"> - Yes; </w:t>
      </w:r>
      <w:bookmarkStart w:id="81" w:name="__Fieldmark__6393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81"/>
      <w:r>
        <w:t xml:space="preserve"> - No; </w:t>
      </w:r>
      <w:bookmarkStart w:id="82" w:name="__Fieldmark__639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82"/>
      <w:r>
        <w:t xml:space="preserve"> - N/A)</w:t>
      </w:r>
    </w:p>
    <w:p w:rsidR="00417BDA" w:rsidRDefault="00417BDA">
      <w:pPr>
        <w:pStyle w:val="ColorfulList-Accent11"/>
        <w:numPr>
          <w:ilvl w:val="0"/>
          <w:numId w:val="2"/>
        </w:numPr>
      </w:pPr>
      <w:r>
        <w:lastRenderedPageBreak/>
        <w:t>Have you completely filled out header section for the proposal and checked that the dates are correct and the submission number is unique across all of your submissions for this harmonization cycle? (</w:t>
      </w:r>
      <w:bookmarkStart w:id="83" w:name="__Fieldmark__6395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83"/>
      <w:r>
        <w:t xml:space="preserve"> - Yes; </w:t>
      </w:r>
      <w:bookmarkStart w:id="84" w:name="__Fieldmark__6396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84"/>
      <w:r>
        <w:t xml:space="preserve"> - No; </w:t>
      </w:r>
      <w:bookmarkStart w:id="85" w:name="__Fieldmark__6397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85"/>
      <w:r>
        <w:t xml:space="preserve"> - N/A)</w:t>
      </w:r>
    </w:p>
    <w:p w:rsidR="00417BDA" w:rsidRDefault="00417BDA">
      <w:pPr>
        <w:pStyle w:val="ColorfulList-Accent11"/>
        <w:numPr>
          <w:ilvl w:val="0"/>
          <w:numId w:val="2"/>
        </w:numPr>
      </w:pPr>
      <w:r>
        <w:t>Have you filled out the summary form identifying the number of created, updated and deprecated objects of each type? (</w:t>
      </w:r>
      <w:bookmarkStart w:id="86" w:name="__Fieldmark__6398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86"/>
      <w:r>
        <w:t xml:space="preserve"> - </w:t>
      </w:r>
      <w:proofErr w:type="gramStart"/>
      <w:r>
        <w:t>Yes;</w:t>
      </w:r>
      <w:proofErr w:type="gramEnd"/>
      <w:r>
        <w:t>)</w:t>
      </w:r>
    </w:p>
    <w:p w:rsidR="00417BDA" w:rsidRDefault="00417BDA">
      <w:pPr>
        <w:pStyle w:val="ColorfulList-Accent11"/>
        <w:numPr>
          <w:ilvl w:val="0"/>
          <w:numId w:val="2"/>
        </w:numPr>
      </w:pPr>
      <w:r>
        <w:t>Has your proposal been submitted to and reviewed by all relevant WGs and been formally endorsed (with a vote recorded in the WG minutes) to be brought forward to harmonization?  (For harmonization submissions from international affiliates, approval by an appropriate affiliate level committee or project is sufficient, though submission to the relevant HL7 UV WG is strongly recommended.) (</w:t>
      </w:r>
      <w:bookmarkStart w:id="87" w:name="__Fieldmark__639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87"/>
      <w:r>
        <w:t xml:space="preserve"> - Yes; </w:t>
      </w:r>
      <w:bookmarkStart w:id="88" w:name="__Fieldmark__6400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88"/>
      <w:r>
        <w:t xml:space="preserve"> - No; </w:t>
      </w:r>
      <w:bookmarkStart w:id="89" w:name="__Fieldmark__6401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89"/>
      <w:r>
        <w:t xml:space="preserve"> - N/A)</w:t>
      </w:r>
    </w:p>
    <w:p w:rsidR="00417BDA" w:rsidRDefault="00417BDA">
      <w:pPr>
        <w:pStyle w:val="Heading2"/>
      </w:pPr>
      <w:r>
        <w:t xml:space="preserve">New Concept Domains </w:t>
      </w:r>
      <w:r>
        <w:rPr>
          <w:sz w:val="20"/>
        </w:rPr>
        <w:t>(</w:t>
      </w:r>
      <w:bookmarkStart w:id="90" w:name="__Fieldmark__6402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90"/>
      <w:r>
        <w:rPr>
          <w:sz w:val="12"/>
        </w:rPr>
        <w:t xml:space="preserve"> </w:t>
      </w:r>
      <w:r>
        <w:rPr>
          <w:sz w:val="18"/>
        </w:rPr>
        <w:t>- N/A</w:t>
      </w:r>
      <w:r>
        <w:rPr>
          <w:sz w:val="20"/>
        </w:rPr>
        <w:t>)</w:t>
      </w:r>
    </w:p>
    <w:p w:rsidR="00417BDA" w:rsidRDefault="00417BDA">
      <w:r>
        <w:t>For all concept domains being created by this proposal:</w:t>
      </w:r>
    </w:p>
    <w:p w:rsidR="00417BDA" w:rsidRDefault="00417BDA">
      <w:pPr>
        <w:pStyle w:val="ColorfulList-Accent11"/>
        <w:numPr>
          <w:ilvl w:val="0"/>
          <w:numId w:val="2"/>
        </w:numPr>
      </w:pPr>
      <w:r>
        <w:t>Have you done a key-word search for equivalent or similar concept domains and, if any exist, identified appropriate parent and child relationships to position your concept domain? (</w:t>
      </w:r>
      <w:bookmarkStart w:id="91" w:name="__Fieldmark__6403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91"/>
      <w:r>
        <w:t xml:space="preserve"> - Yes; </w:t>
      </w:r>
      <w:bookmarkStart w:id="92" w:name="__Fieldmark__640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92"/>
      <w:r>
        <w:t xml:space="preserve"> - No; </w:t>
      </w:r>
      <w:bookmarkStart w:id="93" w:name="__Fieldmark__6405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93"/>
      <w:r>
        <w:t xml:space="preserve"> - N/A)</w:t>
      </w:r>
    </w:p>
    <w:p w:rsidR="00417BDA" w:rsidRDefault="00417BDA">
      <w:pPr>
        <w:pStyle w:val="ColorfulList-Accent11"/>
        <w:numPr>
          <w:ilvl w:val="0"/>
          <w:numId w:val="2"/>
        </w:numPr>
      </w:pPr>
      <w:r>
        <w:t>Have you provided a name for your concept domain that follows the naming guidelines?(</w:t>
      </w:r>
      <w:bookmarkStart w:id="94" w:name="__Fieldmark__6406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94"/>
      <w:r>
        <w:t xml:space="preserve"> - Yes; </w:t>
      </w:r>
      <w:bookmarkStart w:id="95" w:name="__Fieldmark__6407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95"/>
      <w:r>
        <w:t xml:space="preserve"> - No; </w:t>
      </w:r>
      <w:bookmarkStart w:id="96" w:name="__Fieldmark__6408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96"/>
      <w:r>
        <w:t xml:space="preserve"> - N/A)</w:t>
      </w:r>
    </w:p>
    <w:p w:rsidR="00417BDA" w:rsidRDefault="00417BDA">
      <w:pPr>
        <w:pStyle w:val="ColorfulList-Accent11"/>
        <w:numPr>
          <w:ilvl w:val="0"/>
          <w:numId w:val="2"/>
        </w:numPr>
      </w:pPr>
      <w:r>
        <w:t xml:space="preserve">If your concept domain is not associated with a new RIM attribute or </w:t>
      </w:r>
      <w:proofErr w:type="spellStart"/>
      <w:r>
        <w:t>datatype</w:t>
      </w:r>
      <w:proofErr w:type="spellEnd"/>
      <w:r>
        <w:t xml:space="preserve"> property, have you identified a parent for your concept domain? (</w:t>
      </w:r>
      <w:bookmarkStart w:id="97" w:name="__Fieldmark__640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97"/>
      <w:r>
        <w:t xml:space="preserve"> - Yes; </w:t>
      </w:r>
      <w:bookmarkStart w:id="98" w:name="__Fieldmark__6410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98"/>
      <w:r>
        <w:t xml:space="preserve"> - No; </w:t>
      </w:r>
      <w:bookmarkStart w:id="99" w:name="__Fieldmark__6411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99"/>
      <w:r>
        <w:t xml:space="preserve"> - N/A)</w:t>
      </w:r>
    </w:p>
    <w:p w:rsidR="00417BDA" w:rsidRDefault="00417BDA">
      <w:pPr>
        <w:pStyle w:val="ColorfulList-Accent11"/>
        <w:numPr>
          <w:ilvl w:val="0"/>
          <w:numId w:val="2"/>
        </w:numPr>
      </w:pPr>
      <w:r>
        <w:t>Have you checked whether any existing concept domains are proper specializations of your concept domain and, if so, identified those new specialization relationships as part of your proposal? (</w:t>
      </w:r>
      <w:bookmarkStart w:id="100" w:name="__Fieldmark__6412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00"/>
      <w:r>
        <w:t xml:space="preserve"> - Yes; </w:t>
      </w:r>
      <w:bookmarkStart w:id="101" w:name="__Fieldmark__6413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01"/>
      <w:r>
        <w:t xml:space="preserve"> - No; </w:t>
      </w:r>
      <w:bookmarkStart w:id="102" w:name="__Fieldmark__641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02"/>
      <w:r>
        <w:t xml:space="preserve"> - N/A)</w:t>
      </w:r>
    </w:p>
    <w:p w:rsidR="00417BDA" w:rsidRDefault="00417BDA">
      <w:pPr>
        <w:pStyle w:val="ColorfulList-Accent11"/>
        <w:numPr>
          <w:ilvl w:val="0"/>
          <w:numId w:val="2"/>
        </w:numPr>
      </w:pPr>
      <w:r>
        <w:t xml:space="preserve">If your concept domain is in the </w:t>
      </w:r>
      <w:proofErr w:type="spellStart"/>
      <w:r>
        <w:t>ActCode</w:t>
      </w:r>
      <w:proofErr w:type="spellEnd"/>
      <w:r>
        <w:t xml:space="preserve">, </w:t>
      </w:r>
      <w:proofErr w:type="spellStart"/>
      <w:r>
        <w:t>RoleCode</w:t>
      </w:r>
      <w:proofErr w:type="spellEnd"/>
      <w:r>
        <w:t xml:space="preserve"> or </w:t>
      </w:r>
      <w:proofErr w:type="spellStart"/>
      <w:r>
        <w:t>EntityCode</w:t>
      </w:r>
      <w:proofErr w:type="spellEnd"/>
      <w:r>
        <w:t xml:space="preserve"> hierarchy, have you identified the </w:t>
      </w:r>
      <w:proofErr w:type="spellStart"/>
      <w:r>
        <w:t>classCode</w:t>
      </w:r>
      <w:proofErr w:type="spellEnd"/>
      <w:r>
        <w:t xml:space="preserve"> that acts as the “root” for the concept domain? (</w:t>
      </w:r>
      <w:bookmarkStart w:id="103" w:name="__Fieldmark__6415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03"/>
      <w:r>
        <w:t xml:space="preserve"> - Yes; </w:t>
      </w:r>
      <w:bookmarkStart w:id="104" w:name="__Fieldmark__6416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04"/>
      <w:r>
        <w:t xml:space="preserve"> - No; </w:t>
      </w:r>
      <w:bookmarkStart w:id="105" w:name="__Fieldmark__6417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05"/>
      <w:r>
        <w:t xml:space="preserve"> - N/A)</w:t>
      </w:r>
    </w:p>
    <w:p w:rsidR="00417BDA" w:rsidRDefault="00417BDA">
      <w:pPr>
        <w:pStyle w:val="ColorfulList-Accent11"/>
        <w:numPr>
          <w:ilvl w:val="0"/>
          <w:numId w:val="2"/>
        </w:numPr>
      </w:pPr>
      <w:r>
        <w:t>Have you verified that all concept domains referenced as parent or child concepts actually exist in the most recent vocabulary repository and are correctly spelled in your proposal using U.S. language settings? (</w:t>
      </w:r>
      <w:bookmarkStart w:id="106" w:name="__Fieldmark__6418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06"/>
      <w:r>
        <w:t xml:space="preserve"> - Yes; </w:t>
      </w:r>
      <w:bookmarkStart w:id="107" w:name="__Fieldmark__641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07"/>
      <w:r>
        <w:t xml:space="preserve"> - No; </w:t>
      </w:r>
      <w:bookmarkStart w:id="108" w:name="__Fieldmark__6420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08"/>
      <w:r>
        <w:t xml:space="preserve"> - N/A)</w:t>
      </w:r>
    </w:p>
    <w:p w:rsidR="00417BDA" w:rsidRDefault="00417BDA">
      <w:pPr>
        <w:pStyle w:val="ColorfulList-Accent11"/>
        <w:numPr>
          <w:ilvl w:val="0"/>
          <w:numId w:val="2"/>
        </w:numPr>
      </w:pPr>
      <w:r>
        <w:t>Have you provided a concise, non-tautological definition for your concept domain and confirmed that the definition follows the best practices for definitions? (</w:t>
      </w:r>
      <w:bookmarkStart w:id="109" w:name="__Fieldmark__6421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09"/>
      <w:r>
        <w:t xml:space="preserve"> - Yes; </w:t>
      </w:r>
      <w:bookmarkStart w:id="110" w:name="__Fieldmark__6422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10"/>
      <w:r>
        <w:t xml:space="preserve"> - No; </w:t>
      </w:r>
      <w:bookmarkStart w:id="111" w:name="__Fieldmark__6423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11"/>
      <w:r>
        <w:t xml:space="preserve"> - N/A)</w:t>
      </w:r>
    </w:p>
    <w:p w:rsidR="00417BDA" w:rsidRDefault="00417BDA">
      <w:pPr>
        <w:pStyle w:val="ColorfulList-Accent11"/>
        <w:numPr>
          <w:ilvl w:val="0"/>
          <w:numId w:val="2"/>
        </w:numPr>
      </w:pPr>
      <w:r>
        <w:t>Have you checked the name of your concept domain and associated definition for appropriate spelling and grammar using U.S. language settings, and consistency with the current Concept Domain naming conventions? (</w:t>
      </w:r>
      <w:bookmarkStart w:id="112" w:name="__Fieldmark__642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12"/>
      <w:r>
        <w:t xml:space="preserve"> - Yes; </w:t>
      </w:r>
      <w:bookmarkStart w:id="113" w:name="__Fieldmark__6425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13"/>
      <w:r>
        <w:t xml:space="preserve"> - No; </w:t>
      </w:r>
      <w:bookmarkStart w:id="114" w:name="__Fieldmark__6426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14"/>
      <w:r>
        <w:t xml:space="preserve"> - N/A)</w:t>
      </w:r>
    </w:p>
    <w:p w:rsidR="00417BDA" w:rsidRDefault="00417BDA">
      <w:pPr>
        <w:pStyle w:val="ColorfulList-Accent11"/>
        <w:numPr>
          <w:ilvl w:val="0"/>
          <w:numId w:val="2"/>
        </w:numPr>
      </w:pPr>
      <w:r>
        <w:t>Have you either: Provided 3 distinct examples; identified a binding to an example value set with 3 distinct example codes; identified a representative binding; or identified a universal binding? (</w:t>
      </w:r>
      <w:bookmarkStart w:id="115" w:name="__Fieldmark__6427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15"/>
      <w:r>
        <w:t xml:space="preserve"> - Yes; </w:t>
      </w:r>
      <w:bookmarkStart w:id="116" w:name="__Fieldmark__6428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16"/>
      <w:r>
        <w:t xml:space="preserve"> - No; </w:t>
      </w:r>
      <w:bookmarkStart w:id="117" w:name="__Fieldmark__642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17"/>
      <w:r>
        <w:t xml:space="preserve"> - N/A)</w:t>
      </w:r>
    </w:p>
    <w:p w:rsidR="00417BDA" w:rsidRDefault="00417BDA">
      <w:pPr>
        <w:pStyle w:val="Heading2"/>
      </w:pPr>
      <w:r>
        <w:t xml:space="preserve">Revised Concept Domains </w:t>
      </w:r>
      <w:r>
        <w:rPr>
          <w:sz w:val="20"/>
        </w:rPr>
        <w:t>(</w:t>
      </w:r>
      <w:bookmarkStart w:id="118" w:name="__Fieldmark__6430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18"/>
      <w:r>
        <w:rPr>
          <w:sz w:val="12"/>
        </w:rPr>
        <w:t xml:space="preserve"> </w:t>
      </w:r>
      <w:r>
        <w:rPr>
          <w:sz w:val="18"/>
        </w:rPr>
        <w:t>- N/A</w:t>
      </w:r>
      <w:r>
        <w:rPr>
          <w:sz w:val="20"/>
        </w:rPr>
        <w:t>)</w:t>
      </w:r>
    </w:p>
    <w:p w:rsidR="00417BDA" w:rsidRDefault="00417BDA">
      <w:r>
        <w:t>For all concept domains being revised by this proposal:</w:t>
      </w:r>
    </w:p>
    <w:p w:rsidR="00417BDA" w:rsidRDefault="00417BDA">
      <w:pPr>
        <w:pStyle w:val="ColorfulList-Accent11"/>
        <w:numPr>
          <w:ilvl w:val="0"/>
          <w:numId w:val="2"/>
        </w:numPr>
      </w:pPr>
      <w:r>
        <w:lastRenderedPageBreak/>
        <w:t>Have you identified the name of the existing concept domain, and verified that the concept domain does in fact exist in the most recent vocabulary repository with the name spelled as referenced? (</w:t>
      </w:r>
      <w:bookmarkStart w:id="119" w:name="__Fieldmark__6431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19"/>
      <w:r>
        <w:t xml:space="preserve"> - Yes; </w:t>
      </w:r>
      <w:bookmarkStart w:id="120" w:name="__Fieldmark__6432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20"/>
      <w:r>
        <w:t xml:space="preserve"> - No; </w:t>
      </w:r>
      <w:bookmarkStart w:id="121" w:name="__Fieldmark__6433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21"/>
      <w:r>
        <w:t xml:space="preserve"> - N/A)</w:t>
      </w:r>
    </w:p>
    <w:p w:rsidR="00417BDA" w:rsidRDefault="00417BDA">
      <w:pPr>
        <w:pStyle w:val="ColorfulList-Accent11"/>
        <w:numPr>
          <w:ilvl w:val="0"/>
          <w:numId w:val="2"/>
        </w:numPr>
      </w:pPr>
      <w:r>
        <w:t>Have you verified that any additional concept domains identified as parents or children and any code referenced as the anchor for the concept domain actually exist and are spelled properly? (</w:t>
      </w:r>
      <w:bookmarkStart w:id="122" w:name="__Fieldmark__643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22"/>
      <w:r>
        <w:t xml:space="preserve"> - Yes; </w:t>
      </w:r>
      <w:bookmarkStart w:id="123" w:name="__Fieldmark__6435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23"/>
      <w:r>
        <w:t xml:space="preserve"> - No; </w:t>
      </w:r>
      <w:bookmarkStart w:id="124" w:name="__Fieldmark__6436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24"/>
      <w:r>
        <w:t xml:space="preserve"> - N/A)</w:t>
      </w:r>
    </w:p>
    <w:p w:rsidR="00417BDA" w:rsidRDefault="00417BDA">
      <w:pPr>
        <w:pStyle w:val="ColorfulList-Accent11"/>
        <w:numPr>
          <w:ilvl w:val="0"/>
          <w:numId w:val="2"/>
        </w:numPr>
      </w:pPr>
      <w:r>
        <w:t>Have you confirmed that any change to the definition would not cause backwards compatibility issues with any models that reference the Concept Domain under the old definition? (</w:t>
      </w:r>
      <w:bookmarkStart w:id="125" w:name="__Fieldmark__6437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25"/>
      <w:r>
        <w:t xml:space="preserve"> - Yes; </w:t>
      </w:r>
      <w:bookmarkStart w:id="126" w:name="__Fieldmark__6438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26"/>
      <w:r>
        <w:t xml:space="preserve"> - No; </w:t>
      </w:r>
      <w:bookmarkStart w:id="127" w:name="__Fieldmark__643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27"/>
      <w:r>
        <w:t xml:space="preserve"> - N/A)</w:t>
      </w:r>
    </w:p>
    <w:p w:rsidR="00417BDA" w:rsidRDefault="00417BDA">
      <w:pPr>
        <w:pStyle w:val="ColorfulList-Accent11"/>
        <w:numPr>
          <w:ilvl w:val="0"/>
          <w:numId w:val="2"/>
        </w:numPr>
      </w:pPr>
      <w:r>
        <w:t>Have you confirmed that any changes to the Concept Domain definition continue to comply with best practices for definitions? (</w:t>
      </w:r>
      <w:bookmarkStart w:id="128" w:name="__Fieldmark__6440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28"/>
      <w:r>
        <w:t xml:space="preserve"> - Yes; </w:t>
      </w:r>
      <w:bookmarkStart w:id="129" w:name="__Fieldmark__6441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29"/>
      <w:r>
        <w:t xml:space="preserve"> - No; </w:t>
      </w:r>
      <w:bookmarkStart w:id="130" w:name="__Fieldmark__6442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30"/>
      <w:r>
        <w:t xml:space="preserve"> - N/A)</w:t>
      </w:r>
    </w:p>
    <w:p w:rsidR="00417BDA" w:rsidRDefault="00417BDA">
      <w:pPr>
        <w:pStyle w:val="ColorfulList-Accent11"/>
        <w:numPr>
          <w:ilvl w:val="0"/>
          <w:numId w:val="2"/>
        </w:numPr>
      </w:pPr>
      <w:r>
        <w:t>Have you spell-checked and grammar checked your revised definition using U.S. language settings? (</w:t>
      </w:r>
      <w:bookmarkStart w:id="131" w:name="__Fieldmark__6443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31"/>
      <w:r>
        <w:t xml:space="preserve"> - Yes; </w:t>
      </w:r>
      <w:bookmarkStart w:id="132" w:name="__Fieldmark__644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32"/>
      <w:r>
        <w:t xml:space="preserve"> - No; </w:t>
      </w:r>
      <w:bookmarkStart w:id="133" w:name="__Fieldmark__6445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33"/>
      <w:r>
        <w:t xml:space="preserve"> - N/A)</w:t>
      </w:r>
    </w:p>
    <w:p w:rsidR="00417BDA" w:rsidRDefault="00417BDA">
      <w:pPr>
        <w:pStyle w:val="Heading2"/>
      </w:pPr>
      <w:r>
        <w:t xml:space="preserve">New/Revised Code System </w:t>
      </w:r>
      <w:r>
        <w:rPr>
          <w:sz w:val="20"/>
        </w:rPr>
        <w:t>(</w:t>
      </w:r>
      <w:bookmarkStart w:id="134" w:name="__Fieldmark__6446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34"/>
      <w:r>
        <w:rPr>
          <w:sz w:val="12"/>
        </w:rPr>
        <w:t xml:space="preserve"> </w:t>
      </w:r>
      <w:r>
        <w:rPr>
          <w:sz w:val="18"/>
        </w:rPr>
        <w:t>- N/A</w:t>
      </w:r>
      <w:r>
        <w:rPr>
          <w:sz w:val="20"/>
        </w:rPr>
        <w:t>)</w:t>
      </w:r>
    </w:p>
    <w:p w:rsidR="00417BDA" w:rsidRDefault="00417BDA">
      <w:r>
        <w:t>For all code systems created or whose metadata is updated by this proposal:</w:t>
      </w:r>
    </w:p>
    <w:p w:rsidR="00417BDA" w:rsidRDefault="00417BDA">
      <w:pPr>
        <w:pStyle w:val="ColorfulList-Accent11"/>
        <w:numPr>
          <w:ilvl w:val="0"/>
          <w:numId w:val="2"/>
        </w:numPr>
      </w:pPr>
      <w:r>
        <w:t>For new HL7-maintained code systems, have you confirmed that no other terminology maintenance organization is a more appropriate organization to maintain the code system and codes within it? (</w:t>
      </w:r>
      <w:bookmarkStart w:id="135" w:name="__Fieldmark__6447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35"/>
      <w:r>
        <w:t xml:space="preserve"> - Yes; </w:t>
      </w:r>
      <w:bookmarkStart w:id="136" w:name="__Fieldmark__6448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36"/>
      <w:r>
        <w:t xml:space="preserve"> - No; </w:t>
      </w:r>
      <w:bookmarkStart w:id="137" w:name="__Fieldmark__644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37"/>
      <w:r>
        <w:t xml:space="preserve"> - N/A)</w:t>
      </w:r>
    </w:p>
    <w:p w:rsidR="00417BDA" w:rsidRDefault="00417BDA">
      <w:pPr>
        <w:pStyle w:val="ColorfulList-Accent11"/>
        <w:numPr>
          <w:ilvl w:val="0"/>
          <w:numId w:val="2"/>
        </w:numPr>
      </w:pPr>
      <w:r>
        <w:t>For new external code systems, have you confirmed that the code system follows the good terminology practices and is therefore appropriate for use in HL7 instances? (</w:t>
      </w:r>
      <w:bookmarkStart w:id="138" w:name="__Fieldmark__6450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38"/>
      <w:r>
        <w:t xml:space="preserve"> - Yes; </w:t>
      </w:r>
      <w:bookmarkStart w:id="139" w:name="__Fieldmark__6451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39"/>
      <w:r>
        <w:t xml:space="preserve"> - No; </w:t>
      </w:r>
      <w:bookmarkStart w:id="140" w:name="__Fieldmark__6452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40"/>
      <w:r>
        <w:t xml:space="preserve"> - N/A)</w:t>
      </w:r>
    </w:p>
    <w:p w:rsidR="00417BDA" w:rsidRDefault="00417BDA">
      <w:pPr>
        <w:pStyle w:val="ColorfulList-Accent11"/>
        <w:numPr>
          <w:ilvl w:val="0"/>
          <w:numId w:val="2"/>
        </w:numPr>
      </w:pPr>
      <w:r>
        <w:t>For external code systems where there is a desire for HL7 to publish codes from the external code system, have you verified that there are no copyright issues associated with the publication and provided a justification for why HL7 should take on this administrative effort as well as identified how the HL7 published versions will be kept in sync with the source? (</w:t>
      </w:r>
      <w:bookmarkStart w:id="141" w:name="__Fieldmark__6453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41"/>
      <w:r>
        <w:t xml:space="preserve"> - Yes; </w:t>
      </w:r>
      <w:bookmarkStart w:id="142" w:name="__Fieldmark__645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42"/>
      <w:r>
        <w:t xml:space="preserve"> - No; </w:t>
      </w:r>
      <w:bookmarkStart w:id="143" w:name="__Fieldmark__6455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43"/>
      <w:r>
        <w:t xml:space="preserve"> - N/A)</w:t>
      </w:r>
    </w:p>
    <w:p w:rsidR="00417BDA" w:rsidRDefault="00417BDA">
      <w:pPr>
        <w:pStyle w:val="ColorfulList-Accent11"/>
        <w:numPr>
          <w:ilvl w:val="0"/>
          <w:numId w:val="2"/>
        </w:numPr>
      </w:pPr>
      <w:r>
        <w:t>Have you provided a short-name for the code system that is unique among all other code systems found in the HL7 OID registry? (</w:t>
      </w:r>
      <w:bookmarkStart w:id="144" w:name="__Fieldmark__6456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44"/>
      <w:r>
        <w:t xml:space="preserve"> - Yes; </w:t>
      </w:r>
      <w:bookmarkStart w:id="145" w:name="__Fieldmark__6457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45"/>
      <w:r>
        <w:t xml:space="preserve"> - No; </w:t>
      </w:r>
      <w:bookmarkStart w:id="146" w:name="__Fieldmark__6458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46"/>
      <w:r>
        <w:t xml:space="preserve"> - N/A)</w:t>
      </w:r>
    </w:p>
    <w:p w:rsidR="00417BDA" w:rsidRDefault="00417BDA">
      <w:pPr>
        <w:pStyle w:val="ColorfulList-Accent11"/>
        <w:numPr>
          <w:ilvl w:val="0"/>
          <w:numId w:val="2"/>
        </w:numPr>
      </w:pPr>
      <w:r>
        <w:t>For all code systems, have you provided:</w:t>
      </w:r>
    </w:p>
    <w:p w:rsidR="00417BDA" w:rsidRDefault="00417BDA">
      <w:pPr>
        <w:pStyle w:val="ColorfulList-Accent11"/>
        <w:numPr>
          <w:ilvl w:val="1"/>
          <w:numId w:val="2"/>
        </w:numPr>
      </w:pPr>
      <w:r>
        <w:t>A long, unique “descriptive” name for the code system? (</w:t>
      </w:r>
      <w:bookmarkStart w:id="147" w:name="__Fieldmark__645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47"/>
      <w:r>
        <w:t xml:space="preserve"> - Yes; </w:t>
      </w:r>
      <w:bookmarkStart w:id="148" w:name="__Fieldmark__6460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48"/>
      <w:r>
        <w:t xml:space="preserve"> - No; </w:t>
      </w:r>
      <w:bookmarkStart w:id="149" w:name="__Fieldmark__6461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49"/>
      <w:r>
        <w:t xml:space="preserve"> - N/A)</w:t>
      </w:r>
    </w:p>
    <w:p w:rsidR="00417BDA" w:rsidRDefault="00417BDA">
      <w:pPr>
        <w:pStyle w:val="ColorfulList-Accent11"/>
        <w:numPr>
          <w:ilvl w:val="1"/>
          <w:numId w:val="2"/>
        </w:numPr>
      </w:pPr>
      <w:r>
        <w:t>A description of the intended use and scope of the code system (</w:t>
      </w:r>
      <w:bookmarkStart w:id="150" w:name="__Fieldmark__6462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50"/>
      <w:r>
        <w:t xml:space="preserve"> - Yes; </w:t>
      </w:r>
      <w:bookmarkStart w:id="151" w:name="__Fieldmark__6463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51"/>
      <w:r>
        <w:t xml:space="preserve"> - No; </w:t>
      </w:r>
      <w:bookmarkStart w:id="152" w:name="__Fieldmark__6464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52"/>
      <w:r>
        <w:t xml:space="preserve"> - N/A)</w:t>
      </w:r>
    </w:p>
    <w:p w:rsidR="00417BDA" w:rsidRDefault="00417BDA">
      <w:pPr>
        <w:pStyle w:val="ColorfulList-Accent11"/>
        <w:numPr>
          <w:ilvl w:val="0"/>
          <w:numId w:val="2"/>
        </w:numPr>
      </w:pPr>
      <w:r>
        <w:t>For external code systems, have you provided:</w:t>
      </w:r>
    </w:p>
    <w:p w:rsidR="00417BDA" w:rsidRDefault="00417BDA">
      <w:pPr>
        <w:pStyle w:val="ColorfulList-Accent11"/>
        <w:numPr>
          <w:ilvl w:val="1"/>
          <w:numId w:val="2"/>
        </w:numPr>
      </w:pPr>
      <w:r>
        <w:t>OID for the code system (if already registered in the HL7 OID registry or otherwise assigned an OID)? (</w:t>
      </w:r>
      <w:bookmarkStart w:id="153" w:name="__Fieldmark__6465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53"/>
      <w:r>
        <w:t xml:space="preserve"> - Yes; </w:t>
      </w:r>
      <w:bookmarkStart w:id="154" w:name="__Fieldmark__6466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54"/>
      <w:r>
        <w:t xml:space="preserve"> - No; </w:t>
      </w:r>
      <w:bookmarkStart w:id="155" w:name="__Fieldmark__6467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55"/>
      <w:r>
        <w:t xml:space="preserve"> - N/A)</w:t>
      </w:r>
    </w:p>
    <w:p w:rsidR="00417BDA" w:rsidRDefault="00417BDA">
      <w:pPr>
        <w:pStyle w:val="ColorfulList-Accent11"/>
        <w:numPr>
          <w:ilvl w:val="1"/>
          <w:numId w:val="2"/>
        </w:numPr>
      </w:pPr>
      <w:r>
        <w:t>Licensing information (</w:t>
      </w:r>
      <w:bookmarkStart w:id="156" w:name="__Fieldmark__6468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56"/>
      <w:r>
        <w:t xml:space="preserve"> - Yes; </w:t>
      </w:r>
      <w:bookmarkStart w:id="157" w:name="__Fieldmark__646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57"/>
      <w:r>
        <w:t xml:space="preserve"> - No; </w:t>
      </w:r>
      <w:bookmarkStart w:id="158" w:name="__Fieldmark__6470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58"/>
      <w:r>
        <w:t xml:space="preserve"> - N/A)</w:t>
      </w:r>
    </w:p>
    <w:p w:rsidR="00417BDA" w:rsidRDefault="00417BDA">
      <w:pPr>
        <w:pStyle w:val="ColorfulList-Accent11"/>
        <w:numPr>
          <w:ilvl w:val="1"/>
          <w:numId w:val="2"/>
        </w:numPr>
      </w:pPr>
      <w:r>
        <w:lastRenderedPageBreak/>
        <w:t>URL information for the official source of the vocabulary (</w:t>
      </w:r>
      <w:bookmarkStart w:id="159" w:name="__Fieldmark__6471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59"/>
      <w:r>
        <w:t xml:space="preserve"> - Yes; </w:t>
      </w:r>
      <w:bookmarkStart w:id="160" w:name="__Fieldmark__6472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60"/>
      <w:r>
        <w:t xml:space="preserve"> - No; </w:t>
      </w:r>
      <w:bookmarkStart w:id="161" w:name="__Fieldmark__6473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61"/>
      <w:r>
        <w:t xml:space="preserve"> - N/A)</w:t>
      </w:r>
    </w:p>
    <w:p w:rsidR="00417BDA" w:rsidRDefault="00417BDA">
      <w:pPr>
        <w:pStyle w:val="ColorfulList-Accent11"/>
        <w:numPr>
          <w:ilvl w:val="1"/>
          <w:numId w:val="2"/>
        </w:numPr>
      </w:pPr>
      <w:r>
        <w:t>Contact Information (</w:t>
      </w:r>
      <w:bookmarkStart w:id="162" w:name="__Fieldmark__647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62"/>
      <w:r>
        <w:t xml:space="preserve"> - Yes; </w:t>
      </w:r>
      <w:bookmarkStart w:id="163" w:name="__Fieldmark__6475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63"/>
      <w:r>
        <w:t xml:space="preserve"> - No; </w:t>
      </w:r>
      <w:bookmarkStart w:id="164" w:name="__Fieldmark__6476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64"/>
      <w:r>
        <w:t xml:space="preserve"> - N/A)</w:t>
      </w:r>
    </w:p>
    <w:p w:rsidR="00417BDA" w:rsidRDefault="00417BDA">
      <w:pPr>
        <w:pStyle w:val="ColorfulList-Accent11"/>
        <w:numPr>
          <w:ilvl w:val="1"/>
          <w:numId w:val="2"/>
        </w:numPr>
      </w:pPr>
      <w:r>
        <w:t>The “short name” for the code system is consistent with the following rules (ISO Secondary Identifier rules plus some HL7 constraints)</w:t>
      </w:r>
    </w:p>
    <w:p w:rsidR="00417BDA" w:rsidRDefault="00417BDA">
      <w:pPr>
        <w:pStyle w:val="ColorfulList-Accent11"/>
        <w:numPr>
          <w:ilvl w:val="2"/>
          <w:numId w:val="2"/>
        </w:numPr>
      </w:pPr>
      <w:r>
        <w:t>No spaces</w:t>
      </w:r>
    </w:p>
    <w:p w:rsidR="00417BDA" w:rsidRDefault="00417BDA">
      <w:pPr>
        <w:pStyle w:val="ColorfulList-Accent11"/>
        <w:numPr>
          <w:ilvl w:val="2"/>
          <w:numId w:val="2"/>
        </w:numPr>
      </w:pPr>
      <w:r>
        <w:t>Only the characters 0-9, a-z, A-Z and hyphens</w:t>
      </w:r>
    </w:p>
    <w:p w:rsidR="00417BDA" w:rsidRDefault="00417BDA">
      <w:pPr>
        <w:pStyle w:val="ColorfulList-Accent11"/>
        <w:numPr>
          <w:ilvl w:val="2"/>
          <w:numId w:val="2"/>
        </w:numPr>
      </w:pPr>
      <w:r>
        <w:t>Cannot have multiple consecutive hyphens or end with a hyphen</w:t>
      </w:r>
    </w:p>
    <w:p w:rsidR="00417BDA" w:rsidRDefault="00417BDA">
      <w:pPr>
        <w:pStyle w:val="ColorfulList-Accent11"/>
        <w:numPr>
          <w:ilvl w:val="2"/>
          <w:numId w:val="2"/>
        </w:numPr>
      </w:pPr>
      <w:r>
        <w:t>Leading character must be a lower-case alpha</w:t>
      </w:r>
    </w:p>
    <w:p w:rsidR="00417BDA" w:rsidRDefault="00417BDA">
      <w:pPr>
        <w:pStyle w:val="ColorfulList-Accent11"/>
        <w:numPr>
          <w:ilvl w:val="2"/>
          <w:numId w:val="2"/>
        </w:numPr>
      </w:pPr>
      <w:r>
        <w:t>Must be unique from among all registered code systems in HL7’s OID registry</w:t>
      </w:r>
    </w:p>
    <w:p w:rsidR="00417BDA" w:rsidRDefault="00417BDA">
      <w:pPr>
        <w:pStyle w:val="ColorfulList-Accent11"/>
        <w:numPr>
          <w:ilvl w:val="2"/>
          <w:numId w:val="2"/>
        </w:numPr>
      </w:pPr>
      <w:r>
        <w:t>Should not match any code system in HL7’s OID registry even when treating both as upper-case</w:t>
      </w:r>
    </w:p>
    <w:p w:rsidR="00417BDA" w:rsidRDefault="00417BDA">
      <w:pPr>
        <w:pStyle w:val="Heading2"/>
      </w:pPr>
      <w:r>
        <w:t xml:space="preserve">Revised Code in Code System </w:t>
      </w:r>
      <w:r>
        <w:rPr>
          <w:sz w:val="20"/>
        </w:rPr>
        <w:t>(</w:t>
      </w:r>
      <w:bookmarkStart w:id="165" w:name="__Fieldmark__6477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65"/>
      <w:r>
        <w:rPr>
          <w:sz w:val="12"/>
        </w:rPr>
        <w:t xml:space="preserve"> </w:t>
      </w:r>
      <w:r>
        <w:rPr>
          <w:sz w:val="18"/>
        </w:rPr>
        <w:t>- N/A</w:t>
      </w:r>
      <w:r>
        <w:rPr>
          <w:sz w:val="20"/>
        </w:rPr>
        <w:t>)</w:t>
      </w:r>
    </w:p>
    <w:p w:rsidR="00417BDA" w:rsidRDefault="00417BDA">
      <w:r>
        <w:t>For all new codes created by this proposal:</w:t>
      </w:r>
    </w:p>
    <w:p w:rsidR="00417BDA" w:rsidRDefault="00417BDA">
      <w:pPr>
        <w:pStyle w:val="ColorfulList-Accent11"/>
        <w:numPr>
          <w:ilvl w:val="0"/>
          <w:numId w:val="2"/>
        </w:numPr>
      </w:pPr>
      <w:r>
        <w:t>Have you searched the code system in the most recent repository using keywords to verify that an equivalent code doesn’t already exist? (</w:t>
      </w:r>
      <w:bookmarkStart w:id="166" w:name="__Fieldmark__6478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66"/>
      <w:r>
        <w:t xml:space="preserve"> - Yes; </w:t>
      </w:r>
      <w:bookmarkStart w:id="167" w:name="__Fieldmark__647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67"/>
      <w:r>
        <w:t xml:space="preserve"> - No; </w:t>
      </w:r>
      <w:bookmarkStart w:id="168" w:name="__Fieldmark__6480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68"/>
      <w:r>
        <w:t xml:space="preserve"> - N/A)</w:t>
      </w:r>
    </w:p>
    <w:p w:rsidR="00417BDA" w:rsidRDefault="00417BDA">
      <w:pPr>
        <w:pStyle w:val="ColorfulList-Accent11"/>
        <w:numPr>
          <w:ilvl w:val="0"/>
          <w:numId w:val="2"/>
        </w:numPr>
      </w:pPr>
      <w:r>
        <w:t>Have you searched the code system in the most recent repository to confirm that no code already exists with the same code? (</w:t>
      </w:r>
      <w:bookmarkStart w:id="169" w:name="__Fieldmark__6481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69"/>
      <w:r>
        <w:t xml:space="preserve"> - Yes; </w:t>
      </w:r>
      <w:bookmarkStart w:id="170" w:name="__Fieldmark__6482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70"/>
      <w:r>
        <w:t xml:space="preserve"> - No; </w:t>
      </w:r>
      <w:bookmarkStart w:id="171" w:name="__Fieldmark__6483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71"/>
      <w:r>
        <w:t xml:space="preserve"> - N/A)  Note that you must also check existing retired and/or deprecated codes for existence.</w:t>
      </w:r>
    </w:p>
    <w:p w:rsidR="00417BDA" w:rsidRDefault="00417BDA">
      <w:pPr>
        <w:pStyle w:val="ColorfulList-Accent11"/>
        <w:numPr>
          <w:ilvl w:val="0"/>
          <w:numId w:val="2"/>
        </w:numPr>
      </w:pPr>
      <w:r>
        <w:t>If adding a code from an external code system for HL7 publication (where HL7 has agreed to publish codes from the external code system), have you confirmed that the code has actually been accepted by the external code system and confirmed the code, print names and definition are identical to those in the most recent version of the external code system? (</w:t>
      </w:r>
      <w:bookmarkStart w:id="172" w:name="__Fieldmark__648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72"/>
      <w:r>
        <w:t xml:space="preserve"> - Yes; </w:t>
      </w:r>
      <w:bookmarkStart w:id="173" w:name="__Fieldmark__6485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73"/>
      <w:r>
        <w:t xml:space="preserve"> - No; </w:t>
      </w:r>
      <w:bookmarkStart w:id="174" w:name="__Fieldmark__6486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74"/>
      <w:r>
        <w:t xml:space="preserve"> - N/A)</w:t>
      </w:r>
    </w:p>
    <w:p w:rsidR="00417BDA" w:rsidRDefault="00417BDA">
      <w:pPr>
        <w:pStyle w:val="Heading2"/>
      </w:pPr>
      <w:r>
        <w:t xml:space="preserve">Added or Revised Code in Code System </w:t>
      </w:r>
      <w:r>
        <w:rPr>
          <w:sz w:val="20"/>
        </w:rPr>
        <w:t>(</w:t>
      </w:r>
      <w:bookmarkStart w:id="175" w:name="__Fieldmark__6487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75"/>
      <w:r>
        <w:rPr>
          <w:sz w:val="12"/>
        </w:rPr>
        <w:t xml:space="preserve"> </w:t>
      </w:r>
      <w:r>
        <w:rPr>
          <w:sz w:val="18"/>
        </w:rPr>
        <w:t>- N/A</w:t>
      </w:r>
      <w:r>
        <w:rPr>
          <w:sz w:val="20"/>
        </w:rPr>
        <w:t>)</w:t>
      </w:r>
    </w:p>
    <w:p w:rsidR="00417BDA" w:rsidRDefault="00417BDA">
      <w:r>
        <w:t>For all new codes created or updated by this proposal:</w:t>
      </w:r>
    </w:p>
    <w:p w:rsidR="00417BDA" w:rsidRDefault="00417BDA">
      <w:pPr>
        <w:pStyle w:val="ColorfulList-Accent11"/>
        <w:numPr>
          <w:ilvl w:val="0"/>
          <w:numId w:val="2"/>
        </w:numPr>
      </w:pPr>
      <w:r>
        <w:t>When adding a code or changing a print name, have you search searched the code system in the most recent repository that no code already exists with the same print name? (</w:t>
      </w:r>
      <w:bookmarkStart w:id="176" w:name="__Fieldmark__6488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76"/>
      <w:r>
        <w:t xml:space="preserve"> - Yes; </w:t>
      </w:r>
      <w:bookmarkStart w:id="177" w:name="__Fieldmark__648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77"/>
      <w:r>
        <w:t xml:space="preserve"> - No; </w:t>
      </w:r>
      <w:bookmarkStart w:id="178" w:name="__Fieldmark__6490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78"/>
      <w:r>
        <w:t xml:space="preserve"> - N/A)</w:t>
      </w:r>
    </w:p>
    <w:p w:rsidR="00417BDA" w:rsidRDefault="00417BDA">
      <w:pPr>
        <w:pStyle w:val="ColorfulList-Accent11"/>
        <w:numPr>
          <w:ilvl w:val="0"/>
          <w:numId w:val="2"/>
        </w:numPr>
      </w:pPr>
      <w:r>
        <w:t>Have you provided a code values and (where appropriate) print names that align with the naming convention for the code system?  (Generally all upper case, no spaces for codes, lower case for print names.  Depending on the code system, the code may be mnemonic or not). (</w:t>
      </w:r>
      <w:bookmarkStart w:id="179" w:name="__Fieldmark__6491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79"/>
      <w:r>
        <w:t xml:space="preserve"> - Yes; </w:t>
      </w:r>
      <w:bookmarkStart w:id="180" w:name="__Fieldmark__6492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80"/>
      <w:r>
        <w:t xml:space="preserve"> - No; </w:t>
      </w:r>
      <w:bookmarkStart w:id="181" w:name="__Fieldmark__6493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81"/>
      <w:r>
        <w:t xml:space="preserve"> - N/A)</w:t>
      </w:r>
    </w:p>
    <w:p w:rsidR="00417BDA" w:rsidRDefault="00417BDA">
      <w:pPr>
        <w:pStyle w:val="ColorfulList-Accent11"/>
        <w:numPr>
          <w:ilvl w:val="0"/>
          <w:numId w:val="2"/>
        </w:numPr>
      </w:pPr>
      <w:r>
        <w:t>Have you provided a definition for the code that follows the best practices for definitions? (</w:t>
      </w:r>
      <w:bookmarkStart w:id="182" w:name="__Fieldmark__6494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82"/>
      <w:r>
        <w:t xml:space="preserve"> - Yes; </w:t>
      </w:r>
      <w:bookmarkStart w:id="183" w:name="__Fieldmark__6495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83"/>
      <w:r>
        <w:t xml:space="preserve"> - No; </w:t>
      </w:r>
      <w:bookmarkStart w:id="184" w:name="__Fieldmark__6496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84"/>
      <w:r>
        <w:t xml:space="preserve"> - N/A)</w:t>
      </w:r>
    </w:p>
    <w:p w:rsidR="00417BDA" w:rsidRDefault="00417BDA">
      <w:pPr>
        <w:pStyle w:val="ColorfulList-Accent11"/>
        <w:numPr>
          <w:ilvl w:val="0"/>
          <w:numId w:val="2"/>
        </w:numPr>
      </w:pPr>
      <w:r>
        <w:t>Have you spell-checked (and for definitions grammar-checked) the definitions and print names using U.S. language settings? (</w:t>
      </w:r>
      <w:bookmarkStart w:id="185" w:name="__Fieldmark__6497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85"/>
      <w:r>
        <w:t xml:space="preserve"> - Yes; </w:t>
      </w:r>
      <w:bookmarkStart w:id="186" w:name="__Fieldmark__6498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86"/>
      <w:r>
        <w:t xml:space="preserve"> - No; </w:t>
      </w:r>
      <w:bookmarkStart w:id="187" w:name="__Fieldmark__649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87"/>
      <w:r>
        <w:t xml:space="preserve"> - N/A)</w:t>
      </w:r>
    </w:p>
    <w:p w:rsidR="00417BDA" w:rsidRDefault="00417BDA">
      <w:pPr>
        <w:pStyle w:val="ColorfulList-Accent11"/>
        <w:numPr>
          <w:ilvl w:val="0"/>
          <w:numId w:val="2"/>
        </w:numPr>
      </w:pPr>
      <w:r>
        <w:lastRenderedPageBreak/>
        <w:t>Have you defined all required properties for the code system in which the code is being added? (</w:t>
      </w:r>
      <w:bookmarkStart w:id="188" w:name="__Fieldmark__6500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88"/>
      <w:r>
        <w:t xml:space="preserve"> - Yes; </w:t>
      </w:r>
      <w:bookmarkStart w:id="189" w:name="__Fieldmark__6501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89"/>
      <w:r>
        <w:t xml:space="preserve"> - No; </w:t>
      </w:r>
      <w:bookmarkStart w:id="190" w:name="__Fieldmark__6502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90"/>
      <w:r>
        <w:t xml:space="preserve"> - N/A)</w:t>
      </w:r>
    </w:p>
    <w:p w:rsidR="00417BDA" w:rsidRDefault="00417BDA">
      <w:pPr>
        <w:pStyle w:val="ColorfulList-Accent11"/>
        <w:numPr>
          <w:ilvl w:val="1"/>
          <w:numId w:val="2"/>
        </w:numPr>
      </w:pPr>
      <w:proofErr w:type="spellStart"/>
      <w:r>
        <w:t>ActClass</w:t>
      </w:r>
      <w:proofErr w:type="spellEnd"/>
      <w:r>
        <w:t>: “specialized by concept domain”, Formal class name, formal name for association from participation to Act</w:t>
      </w:r>
    </w:p>
    <w:p w:rsidR="00417BDA" w:rsidRDefault="00417BDA">
      <w:pPr>
        <w:pStyle w:val="ColorfulList-Accent11"/>
        <w:numPr>
          <w:ilvl w:val="1"/>
          <w:numId w:val="2"/>
        </w:numPr>
      </w:pPr>
      <w:proofErr w:type="spellStart"/>
      <w:r>
        <w:t>ActCode</w:t>
      </w:r>
      <w:proofErr w:type="spellEnd"/>
      <w:r>
        <w:t>: “specialized by concept domain”</w:t>
      </w:r>
    </w:p>
    <w:p w:rsidR="00417BDA" w:rsidRDefault="00417BDA">
      <w:pPr>
        <w:pStyle w:val="ColorfulList-Accent11"/>
        <w:numPr>
          <w:ilvl w:val="1"/>
          <w:numId w:val="2"/>
        </w:numPr>
      </w:pPr>
      <w:proofErr w:type="spellStart"/>
      <w:r>
        <w:t>ActMood</w:t>
      </w:r>
      <w:proofErr w:type="spellEnd"/>
      <w:r>
        <w:t>: Formal name</w:t>
      </w:r>
    </w:p>
    <w:p w:rsidR="00417BDA" w:rsidRDefault="00417BDA">
      <w:pPr>
        <w:pStyle w:val="ColorfulList-Accent11"/>
        <w:numPr>
          <w:ilvl w:val="1"/>
          <w:numId w:val="2"/>
        </w:numPr>
      </w:pPr>
      <w:proofErr w:type="spellStart"/>
      <w:r>
        <w:t>ActRelationshipType</w:t>
      </w:r>
      <w:proofErr w:type="spellEnd"/>
      <w:r>
        <w:t xml:space="preserve">: “is document characteristic?”; applies to; how applies; Formal name from </w:t>
      </w:r>
      <w:bookmarkStart w:id="191" w:name="OLE_LINK2"/>
      <w:bookmarkStart w:id="192" w:name="OLE_LINK1"/>
      <w:r>
        <w:t xml:space="preserve">Act </w:t>
      </w:r>
      <w:bookmarkEnd w:id="191"/>
      <w:bookmarkEnd w:id="192"/>
      <w:r>
        <w:t xml:space="preserve">to outbound </w:t>
      </w:r>
      <w:proofErr w:type="spellStart"/>
      <w:r>
        <w:t>ActRelationship</w:t>
      </w:r>
      <w:proofErr w:type="spellEnd"/>
      <w:r>
        <w:t xml:space="preserve">, </w:t>
      </w:r>
      <w:proofErr w:type="spellStart"/>
      <w:r>
        <w:t>ActRelationship</w:t>
      </w:r>
      <w:proofErr w:type="spellEnd"/>
      <w:r>
        <w:t xml:space="preserve"> to source Act, </w:t>
      </w:r>
      <w:proofErr w:type="spellStart"/>
      <w:r>
        <w:t>ActRelationship</w:t>
      </w:r>
      <w:proofErr w:type="spellEnd"/>
      <w:r>
        <w:t xml:space="preserve"> to target Act and Act to inbound </w:t>
      </w:r>
      <w:proofErr w:type="spellStart"/>
      <w:r>
        <w:t>ActRelationship</w:t>
      </w:r>
      <w:proofErr w:type="spellEnd"/>
      <w:r>
        <w:t xml:space="preserve">; Sort for Act to inbound </w:t>
      </w:r>
      <w:proofErr w:type="spellStart"/>
      <w:r>
        <w:t>ActRelationship</w:t>
      </w:r>
      <w:proofErr w:type="spellEnd"/>
      <w:r>
        <w:t xml:space="preserve"> and Act to outbound </w:t>
      </w:r>
      <w:proofErr w:type="spellStart"/>
      <w:r>
        <w:t>ActRelationship</w:t>
      </w:r>
      <w:proofErr w:type="spellEnd"/>
    </w:p>
    <w:p w:rsidR="00417BDA" w:rsidRDefault="00417BDA">
      <w:pPr>
        <w:pStyle w:val="ColorfulList-Accent11"/>
        <w:numPr>
          <w:ilvl w:val="1"/>
          <w:numId w:val="2"/>
        </w:numPr>
      </w:pPr>
      <w:proofErr w:type="spellStart"/>
      <w:r>
        <w:t>CompressionAlgorithm</w:t>
      </w:r>
      <w:proofErr w:type="spellEnd"/>
      <w:r>
        <w:t xml:space="preserve">: </w:t>
      </w:r>
      <w:proofErr w:type="spellStart"/>
      <w:r>
        <w:t>howApplies</w:t>
      </w:r>
      <w:proofErr w:type="spellEnd"/>
      <w:r>
        <w:t xml:space="preserve"> (mandatory, deprecated, other)</w:t>
      </w:r>
    </w:p>
    <w:p w:rsidR="00417BDA" w:rsidRDefault="00417BDA">
      <w:pPr>
        <w:pStyle w:val="ColorfulList-Accent11"/>
        <w:numPr>
          <w:ilvl w:val="1"/>
          <w:numId w:val="2"/>
        </w:numPr>
      </w:pPr>
      <w:proofErr w:type="spellStart"/>
      <w:r>
        <w:t>EntityClass</w:t>
      </w:r>
      <w:proofErr w:type="spellEnd"/>
      <w:r>
        <w:t xml:space="preserve">: “specialized by concept domain”, applies to </w:t>
      </w:r>
      <w:proofErr w:type="spellStart"/>
      <w:r>
        <w:t>determinerCode</w:t>
      </w:r>
      <w:proofErr w:type="spellEnd"/>
      <w:r>
        <w:t>, Formal class name</w:t>
      </w:r>
    </w:p>
    <w:p w:rsidR="00417BDA" w:rsidRDefault="00417BDA">
      <w:pPr>
        <w:pStyle w:val="ColorfulList-Accent11"/>
        <w:numPr>
          <w:ilvl w:val="1"/>
          <w:numId w:val="2"/>
        </w:numPr>
      </w:pPr>
      <w:proofErr w:type="spellStart"/>
      <w:r>
        <w:t>EntityDeterminer</w:t>
      </w:r>
      <w:proofErr w:type="spellEnd"/>
      <w:r>
        <w:t>: Formal name</w:t>
      </w:r>
    </w:p>
    <w:p w:rsidR="00417BDA" w:rsidRDefault="00417BDA">
      <w:pPr>
        <w:pStyle w:val="ColorfulList-Accent11"/>
        <w:numPr>
          <w:ilvl w:val="1"/>
          <w:numId w:val="2"/>
        </w:numPr>
      </w:pPr>
      <w:proofErr w:type="spellStart"/>
      <w:r>
        <w:t>GTSAbbreviation</w:t>
      </w:r>
      <w:proofErr w:type="spellEnd"/>
      <w:r>
        <w:t>: Equivalent expression</w:t>
      </w:r>
    </w:p>
    <w:p w:rsidR="00417BDA" w:rsidRDefault="00417BDA">
      <w:pPr>
        <w:pStyle w:val="ColorfulList-Accent11"/>
        <w:numPr>
          <w:ilvl w:val="1"/>
          <w:numId w:val="2"/>
        </w:numPr>
      </w:pPr>
      <w:proofErr w:type="spellStart"/>
      <w:r>
        <w:t>ObservationMethod</w:t>
      </w:r>
      <w:proofErr w:type="spellEnd"/>
      <w:r>
        <w:t>: how applies?</w:t>
      </w:r>
    </w:p>
    <w:p w:rsidR="00417BDA" w:rsidRDefault="00417BDA">
      <w:pPr>
        <w:pStyle w:val="ColorfulList-Accent11"/>
        <w:numPr>
          <w:ilvl w:val="1"/>
          <w:numId w:val="2"/>
        </w:numPr>
      </w:pPr>
      <w:proofErr w:type="spellStart"/>
      <w:r>
        <w:t>ParticipationType</w:t>
      </w:r>
      <w:proofErr w:type="spellEnd"/>
      <w:r>
        <w:t>: “specialized by concept domain”, “is document characteristic?”, Formal name from Act to Participation and Role to Participation; Sort from Act to Participation and Role to Participation</w:t>
      </w:r>
    </w:p>
    <w:p w:rsidR="00417BDA" w:rsidRDefault="00417BDA">
      <w:pPr>
        <w:pStyle w:val="ColorfulList-Accent11"/>
        <w:numPr>
          <w:ilvl w:val="1"/>
          <w:numId w:val="2"/>
        </w:numPr>
      </w:pPr>
      <w:proofErr w:type="spellStart"/>
      <w:r>
        <w:t>RoleClass</w:t>
      </w:r>
      <w:proofErr w:type="spellEnd"/>
      <w:r>
        <w:t xml:space="preserve">: “specialized by concept domain”, Formal name, Participation to Role name, Role to player Entity name, Entity to played Role name, Entity to scoped Role name, Role to </w:t>
      </w:r>
      <w:proofErr w:type="spellStart"/>
      <w:r>
        <w:t>scoper</w:t>
      </w:r>
      <w:proofErr w:type="spellEnd"/>
      <w:r>
        <w:t xml:space="preserve"> Entity name, Entity to played Role sort, Entity to scoped Role sort</w:t>
      </w:r>
    </w:p>
    <w:p w:rsidR="00417BDA" w:rsidRDefault="00417BDA">
      <w:pPr>
        <w:pStyle w:val="ColorfulList-Accent11"/>
        <w:numPr>
          <w:ilvl w:val="1"/>
          <w:numId w:val="2"/>
        </w:numPr>
      </w:pPr>
      <w:proofErr w:type="spellStart"/>
      <w:r>
        <w:t>RoleCode</w:t>
      </w:r>
      <w:proofErr w:type="spellEnd"/>
      <w:r>
        <w:t xml:space="preserve">: </w:t>
      </w:r>
      <w:proofErr w:type="spellStart"/>
      <w:r>
        <w:t>conceptStatusQualifier</w:t>
      </w:r>
      <w:proofErr w:type="spellEnd"/>
    </w:p>
    <w:p w:rsidR="00417BDA" w:rsidRDefault="00417BDA">
      <w:pPr>
        <w:pStyle w:val="ColorfulList-Accent11"/>
        <w:numPr>
          <w:ilvl w:val="1"/>
          <w:numId w:val="2"/>
        </w:numPr>
      </w:pPr>
      <w:proofErr w:type="spellStart"/>
      <w:r>
        <w:t>RoleLinkType</w:t>
      </w:r>
      <w:proofErr w:type="spellEnd"/>
      <w:r>
        <w:t xml:space="preserve">: Formal name from Role to outbound </w:t>
      </w:r>
      <w:proofErr w:type="spellStart"/>
      <w:r>
        <w:t>RoleLink</w:t>
      </w:r>
      <w:proofErr w:type="spellEnd"/>
      <w:r>
        <w:t xml:space="preserve">, </w:t>
      </w:r>
      <w:proofErr w:type="spellStart"/>
      <w:r>
        <w:t>RoleLink</w:t>
      </w:r>
      <w:proofErr w:type="spellEnd"/>
      <w:r>
        <w:t xml:space="preserve"> to source Role, </w:t>
      </w:r>
      <w:proofErr w:type="spellStart"/>
      <w:r>
        <w:t>RoleLink</w:t>
      </w:r>
      <w:proofErr w:type="spellEnd"/>
      <w:r>
        <w:t xml:space="preserve"> to target Role and Role to inbound </w:t>
      </w:r>
      <w:proofErr w:type="spellStart"/>
      <w:r>
        <w:t>RoleLink</w:t>
      </w:r>
      <w:proofErr w:type="spellEnd"/>
      <w:r>
        <w:t xml:space="preserve">; Sort for Role to inbound </w:t>
      </w:r>
      <w:proofErr w:type="spellStart"/>
      <w:r>
        <w:t>RoleLink</w:t>
      </w:r>
      <w:proofErr w:type="spellEnd"/>
      <w:r>
        <w:t xml:space="preserve"> and Role to </w:t>
      </w:r>
      <w:proofErr w:type="spellStart"/>
      <w:r>
        <w:t>outboundRoleLink</w:t>
      </w:r>
      <w:proofErr w:type="spellEnd"/>
    </w:p>
    <w:p w:rsidR="00417BDA" w:rsidRDefault="00417BDA">
      <w:pPr>
        <w:pStyle w:val="ColorfulList-Accent11"/>
        <w:numPr>
          <w:ilvl w:val="0"/>
          <w:numId w:val="2"/>
        </w:numPr>
      </w:pPr>
      <w:r>
        <w:t>Have you checked the current version of the code system and identified all code(s) that should be parents and/or children of the new concept and verified that you have listed them all appropriately (and spelled correctly) in your proposal? (</w:t>
      </w:r>
      <w:bookmarkStart w:id="193" w:name="__Fieldmark__6503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93"/>
      <w:r>
        <w:t xml:space="preserve"> - Yes; </w:t>
      </w:r>
      <w:bookmarkStart w:id="194" w:name="__Fieldmark__650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94"/>
      <w:r>
        <w:t xml:space="preserve"> - No; </w:t>
      </w:r>
      <w:bookmarkStart w:id="195" w:name="__Fieldmark__6505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95"/>
      <w:r>
        <w:t xml:space="preserve"> - N/A)</w:t>
      </w:r>
    </w:p>
    <w:p w:rsidR="00417BDA" w:rsidRDefault="00417BDA">
      <w:pPr>
        <w:pStyle w:val="ColorfulList-Accent11"/>
        <w:numPr>
          <w:ilvl w:val="0"/>
          <w:numId w:val="2"/>
        </w:numPr>
      </w:pPr>
      <w:r>
        <w:t>Have you identified whether the code should be considered abstract or not? (</w:t>
      </w:r>
      <w:bookmarkStart w:id="196" w:name="__Fieldmark__6506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96"/>
      <w:r>
        <w:t xml:space="preserve"> - Yes; </w:t>
      </w:r>
      <w:bookmarkStart w:id="197" w:name="__Fieldmark__6507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97"/>
      <w:r>
        <w:t xml:space="preserve"> - No; </w:t>
      </w:r>
      <w:bookmarkStart w:id="198" w:name="__Fieldmark__6508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198"/>
      <w:r>
        <w:t xml:space="preserve"> - N/A)</w:t>
      </w:r>
    </w:p>
    <w:p w:rsidR="00417BDA" w:rsidRDefault="00417BDA">
      <w:pPr>
        <w:pStyle w:val="ColorfulList-Accent11"/>
        <w:numPr>
          <w:ilvl w:val="0"/>
          <w:numId w:val="2"/>
        </w:numPr>
      </w:pPr>
      <w:r>
        <w:t>If deprecating a code, have you identified a reason for the deprecation and provided guidance for what should be used instead? (</w:t>
      </w:r>
      <w:bookmarkStart w:id="199" w:name="__Fieldmark__6509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199"/>
      <w:r>
        <w:t xml:space="preserve"> - Yes; </w:t>
      </w:r>
      <w:bookmarkStart w:id="200" w:name="__Fieldmark__6510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00"/>
      <w:r>
        <w:t xml:space="preserve"> - No; </w:t>
      </w:r>
      <w:bookmarkStart w:id="201" w:name="__Fieldmark__6511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01"/>
      <w:r>
        <w:t xml:space="preserve"> - N/A)</w:t>
      </w:r>
    </w:p>
    <w:p w:rsidR="00417BDA" w:rsidRDefault="00417BDA">
      <w:pPr>
        <w:pStyle w:val="Heading2"/>
      </w:pPr>
      <w:r>
        <w:t xml:space="preserve">New Value Sets </w:t>
      </w:r>
      <w:r>
        <w:rPr>
          <w:sz w:val="20"/>
        </w:rPr>
        <w:t>(</w:t>
      </w:r>
      <w:bookmarkStart w:id="202" w:name="__Fieldmark__6512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02"/>
      <w:r>
        <w:rPr>
          <w:sz w:val="12"/>
        </w:rPr>
        <w:t xml:space="preserve"> </w:t>
      </w:r>
      <w:r>
        <w:rPr>
          <w:sz w:val="18"/>
        </w:rPr>
        <w:t>- N/A</w:t>
      </w:r>
      <w:r>
        <w:rPr>
          <w:sz w:val="20"/>
        </w:rPr>
        <w:t>)</w:t>
      </w:r>
    </w:p>
    <w:p w:rsidR="00417BDA" w:rsidRDefault="00417BDA">
      <w:r>
        <w:t>For all new value sets created as part of this proposal:</w:t>
      </w:r>
    </w:p>
    <w:p w:rsidR="00417BDA" w:rsidRDefault="00417BDA">
      <w:pPr>
        <w:pStyle w:val="ColorfulList-Accent11"/>
        <w:numPr>
          <w:ilvl w:val="0"/>
          <w:numId w:val="2"/>
        </w:numPr>
      </w:pPr>
      <w:r>
        <w:lastRenderedPageBreak/>
        <w:t>Have you verified that the value set is appropriate to be registered in the HL7 Inc. repository (created against structural code systems, used in a UV, Example or Representative binding)? (</w:t>
      </w:r>
      <w:bookmarkStart w:id="203" w:name="__Fieldmark__6513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203"/>
      <w:r>
        <w:t xml:space="preserve"> - Yes; </w:t>
      </w:r>
      <w:bookmarkStart w:id="204" w:name="__Fieldmark__651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04"/>
      <w:r>
        <w:t xml:space="preserve"> - No; </w:t>
      </w:r>
      <w:bookmarkStart w:id="205" w:name="__Fieldmark__6515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05"/>
      <w:r>
        <w:t xml:space="preserve"> - N/A)</w:t>
      </w:r>
    </w:p>
    <w:p w:rsidR="00417BDA" w:rsidRDefault="00417BDA">
      <w:pPr>
        <w:pStyle w:val="ColorfulList-Accent11"/>
        <w:numPr>
          <w:ilvl w:val="0"/>
          <w:numId w:val="2"/>
        </w:numPr>
      </w:pPr>
      <w:r>
        <w:t xml:space="preserve">Have you identified whether the value set definition is immutable?  I.e. </w:t>
      </w:r>
      <w:proofErr w:type="gramStart"/>
      <w:r>
        <w:t>It</w:t>
      </w:r>
      <w:proofErr w:type="gramEnd"/>
      <w:r>
        <w:t xml:space="preserve"> is a definition that must never be changed. (</w:t>
      </w:r>
      <w:bookmarkStart w:id="206" w:name="__Fieldmark__6516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06"/>
      <w:r>
        <w:t xml:space="preserve"> - Yes; </w:t>
      </w:r>
      <w:bookmarkStart w:id="207" w:name="__Fieldmark__6517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07"/>
      <w:r>
        <w:t xml:space="preserve"> - No; </w:t>
      </w:r>
      <w:bookmarkStart w:id="208" w:name="__Fieldmark__6518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08"/>
      <w:r>
        <w:t xml:space="preserve"> - N/A)</w:t>
      </w:r>
    </w:p>
    <w:p w:rsidR="00417BDA" w:rsidRDefault="00417BDA">
      <w:pPr>
        <w:pStyle w:val="ColorfulList-Accent11"/>
        <w:numPr>
          <w:ilvl w:val="0"/>
          <w:numId w:val="2"/>
        </w:numPr>
      </w:pPr>
      <w:r>
        <w:t>Have you verified that the name for the value set does not already exist in the existing HL7 repository? (</w:t>
      </w:r>
      <w:bookmarkStart w:id="209" w:name="__Fieldmark__6519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209"/>
      <w:r>
        <w:t xml:space="preserve"> - Yes; </w:t>
      </w:r>
      <w:bookmarkStart w:id="210" w:name="__Fieldmark__6520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10"/>
      <w:r>
        <w:t xml:space="preserve"> - No; </w:t>
      </w:r>
      <w:bookmarkStart w:id="211" w:name="__Fieldmark__6521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11"/>
      <w:r>
        <w:t xml:space="preserve"> - N/A)</w:t>
      </w:r>
    </w:p>
    <w:p w:rsidR="00417BDA" w:rsidRDefault="00417BDA">
      <w:pPr>
        <w:pStyle w:val="ColorfulList-Accent11"/>
        <w:numPr>
          <w:ilvl w:val="0"/>
          <w:numId w:val="2"/>
        </w:numPr>
      </w:pPr>
      <w:r>
        <w:t xml:space="preserve">Have you named the value set using the naming guidelines found here: </w:t>
      </w:r>
      <w:hyperlink r:id="rId11" w:history="1">
        <w:r>
          <w:rPr>
            <w:rStyle w:val="Hyperlink"/>
          </w:rPr>
          <w:t>http://wiki.hl7.org/index.php?title=Value_Set_Naming_Conventions</w:t>
        </w:r>
      </w:hyperlink>
      <w:r>
        <w:t xml:space="preserve"> (</w:t>
      </w:r>
      <w:bookmarkStart w:id="212" w:name="__Fieldmark__6522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212"/>
      <w:r>
        <w:t xml:space="preserve"> - Yes; </w:t>
      </w:r>
      <w:bookmarkStart w:id="213" w:name="__Fieldmark__6523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13"/>
      <w:r>
        <w:t xml:space="preserve"> - No; </w:t>
      </w:r>
      <w:bookmarkStart w:id="214" w:name="__Fieldmark__652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14"/>
      <w:r>
        <w:t xml:space="preserve"> - N/A)</w:t>
      </w:r>
    </w:p>
    <w:p w:rsidR="00417BDA" w:rsidRDefault="00417BDA">
      <w:pPr>
        <w:pStyle w:val="Heading2"/>
      </w:pPr>
      <w:r>
        <w:t xml:space="preserve">New or Modified Value Sets </w:t>
      </w:r>
      <w:r>
        <w:rPr>
          <w:sz w:val="20"/>
        </w:rPr>
        <w:t>(</w:t>
      </w:r>
      <w:bookmarkStart w:id="215" w:name="__Fieldmark__6525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15"/>
      <w:r>
        <w:rPr>
          <w:sz w:val="12"/>
        </w:rPr>
        <w:t xml:space="preserve"> </w:t>
      </w:r>
      <w:r>
        <w:rPr>
          <w:sz w:val="18"/>
        </w:rPr>
        <w:t>- N/A</w:t>
      </w:r>
      <w:r>
        <w:rPr>
          <w:sz w:val="20"/>
        </w:rPr>
        <w:t>)</w:t>
      </w:r>
    </w:p>
    <w:p w:rsidR="00417BDA" w:rsidRDefault="00417BDA">
      <w:r>
        <w:t>For all value sets created or modified as part of this proposal:</w:t>
      </w:r>
    </w:p>
    <w:p w:rsidR="00417BDA" w:rsidRDefault="00417BDA">
      <w:pPr>
        <w:pStyle w:val="ColorfulList-Accent11"/>
        <w:numPr>
          <w:ilvl w:val="0"/>
          <w:numId w:val="2"/>
        </w:numPr>
      </w:pPr>
      <w:r>
        <w:t>That any modified value sets are not flagged as immutable. (</w:t>
      </w:r>
      <w:bookmarkStart w:id="216" w:name="__Fieldmark__6526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16"/>
      <w:r>
        <w:t xml:space="preserve"> - Yes; </w:t>
      </w:r>
      <w:bookmarkStart w:id="217" w:name="__Fieldmark__6527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17"/>
      <w:r>
        <w:t xml:space="preserve"> - No; </w:t>
      </w:r>
      <w:bookmarkStart w:id="218" w:name="__Fieldmark__6528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18"/>
      <w:r>
        <w:t xml:space="preserve"> - N/A)</w:t>
      </w:r>
    </w:p>
    <w:p w:rsidR="00417BDA" w:rsidRDefault="00417BDA">
      <w:pPr>
        <w:pStyle w:val="ColorfulList-Accent11"/>
        <w:numPr>
          <w:ilvl w:val="0"/>
          <w:numId w:val="2"/>
        </w:numPr>
      </w:pPr>
      <w:r>
        <w:t>For non-immutable value sets, have you provided a description that explains the scope of the value set and the “owning” WG that should be responsible for determining how the value set definition evolves over time? (</w:t>
      </w:r>
      <w:bookmarkStart w:id="219" w:name="__Fieldmark__652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19"/>
      <w:r>
        <w:t xml:space="preserve"> - Yes; </w:t>
      </w:r>
      <w:bookmarkStart w:id="220" w:name="__Fieldmark__6530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20"/>
      <w:r>
        <w:t xml:space="preserve"> - No; </w:t>
      </w:r>
      <w:bookmarkStart w:id="221" w:name="__Fieldmark__6531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21"/>
      <w:r>
        <w:t xml:space="preserve"> - N/A)</w:t>
      </w:r>
    </w:p>
    <w:p w:rsidR="00417BDA" w:rsidRDefault="00417BDA">
      <w:pPr>
        <w:pStyle w:val="ColorfulList-Accent11"/>
        <w:numPr>
          <w:ilvl w:val="0"/>
          <w:numId w:val="2"/>
        </w:numPr>
      </w:pPr>
      <w:r>
        <w:t>Have you defined all required properties for value sets drawn from one of the following structural code systems? (</w:t>
      </w:r>
      <w:bookmarkStart w:id="222" w:name="__Fieldmark__6532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222"/>
      <w:r>
        <w:t xml:space="preserve"> - Yes; </w:t>
      </w:r>
      <w:bookmarkStart w:id="223" w:name="__Fieldmark__6533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23"/>
      <w:r>
        <w:t xml:space="preserve"> - No; </w:t>
      </w:r>
      <w:bookmarkStart w:id="224" w:name="__Fieldmark__653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24"/>
      <w:r>
        <w:t xml:space="preserve"> - N/A)</w:t>
      </w:r>
    </w:p>
    <w:p w:rsidR="00417BDA" w:rsidRDefault="00417BDA">
      <w:pPr>
        <w:pStyle w:val="ColorfulList-Accent11"/>
        <w:numPr>
          <w:ilvl w:val="1"/>
          <w:numId w:val="2"/>
        </w:numPr>
      </w:pPr>
      <w:proofErr w:type="spellStart"/>
      <w:r>
        <w:t>ActClass</w:t>
      </w:r>
      <w:proofErr w:type="spellEnd"/>
      <w:r>
        <w:t>: Formal class name, formal name for association from participation to Act</w:t>
      </w:r>
    </w:p>
    <w:p w:rsidR="00417BDA" w:rsidRDefault="00417BDA">
      <w:pPr>
        <w:pStyle w:val="ColorfulList-Accent11"/>
        <w:numPr>
          <w:ilvl w:val="1"/>
          <w:numId w:val="2"/>
        </w:numPr>
      </w:pPr>
      <w:proofErr w:type="spellStart"/>
      <w:r>
        <w:t>ActMood</w:t>
      </w:r>
      <w:proofErr w:type="spellEnd"/>
      <w:r>
        <w:t>: Formal name</w:t>
      </w:r>
    </w:p>
    <w:p w:rsidR="00417BDA" w:rsidRDefault="00417BDA">
      <w:pPr>
        <w:pStyle w:val="ColorfulList-Accent11"/>
        <w:numPr>
          <w:ilvl w:val="1"/>
          <w:numId w:val="2"/>
        </w:numPr>
      </w:pPr>
      <w:proofErr w:type="spellStart"/>
      <w:r>
        <w:t>ActRelationshipType</w:t>
      </w:r>
      <w:proofErr w:type="spellEnd"/>
      <w:r>
        <w:t xml:space="preserve">: Formal name from Act to outbound </w:t>
      </w:r>
      <w:proofErr w:type="spellStart"/>
      <w:r>
        <w:t>ActRelationship</w:t>
      </w:r>
      <w:proofErr w:type="spellEnd"/>
      <w:r>
        <w:t xml:space="preserve">, </w:t>
      </w:r>
      <w:proofErr w:type="spellStart"/>
      <w:r>
        <w:t>ActRelationship</w:t>
      </w:r>
      <w:proofErr w:type="spellEnd"/>
      <w:r>
        <w:t xml:space="preserve"> to source Act, </w:t>
      </w:r>
      <w:proofErr w:type="spellStart"/>
      <w:r>
        <w:t>ActRelationship</w:t>
      </w:r>
      <w:proofErr w:type="spellEnd"/>
      <w:r>
        <w:t xml:space="preserve"> to target Act and Act to inbound </w:t>
      </w:r>
      <w:proofErr w:type="spellStart"/>
      <w:r>
        <w:t>ActRelationship</w:t>
      </w:r>
      <w:proofErr w:type="spellEnd"/>
      <w:r>
        <w:t xml:space="preserve">; Sort for Act to inbound </w:t>
      </w:r>
      <w:proofErr w:type="spellStart"/>
      <w:r>
        <w:t>ActRelationship</w:t>
      </w:r>
      <w:proofErr w:type="spellEnd"/>
      <w:r>
        <w:t xml:space="preserve"> and Act to outbound </w:t>
      </w:r>
      <w:proofErr w:type="spellStart"/>
      <w:r>
        <w:t>ActRelationship</w:t>
      </w:r>
      <w:proofErr w:type="spellEnd"/>
    </w:p>
    <w:p w:rsidR="00417BDA" w:rsidRDefault="00417BDA">
      <w:pPr>
        <w:pStyle w:val="ColorfulList-Accent11"/>
        <w:numPr>
          <w:ilvl w:val="1"/>
          <w:numId w:val="2"/>
        </w:numPr>
      </w:pPr>
      <w:proofErr w:type="spellStart"/>
      <w:r>
        <w:t>EntityClassFormal</w:t>
      </w:r>
      <w:proofErr w:type="spellEnd"/>
      <w:r>
        <w:t xml:space="preserve"> class name</w:t>
      </w:r>
    </w:p>
    <w:p w:rsidR="00417BDA" w:rsidRDefault="00417BDA">
      <w:pPr>
        <w:pStyle w:val="ColorfulList-Accent11"/>
        <w:numPr>
          <w:ilvl w:val="1"/>
          <w:numId w:val="2"/>
        </w:numPr>
      </w:pPr>
      <w:proofErr w:type="spellStart"/>
      <w:r>
        <w:t>EntityDeterminer</w:t>
      </w:r>
      <w:proofErr w:type="spellEnd"/>
      <w:r>
        <w:t>: Formal name</w:t>
      </w:r>
    </w:p>
    <w:p w:rsidR="00417BDA" w:rsidRDefault="00417BDA">
      <w:pPr>
        <w:pStyle w:val="ColorfulList-Accent11"/>
        <w:numPr>
          <w:ilvl w:val="1"/>
          <w:numId w:val="2"/>
        </w:numPr>
      </w:pPr>
      <w:proofErr w:type="spellStart"/>
      <w:r>
        <w:t>ParticipationType</w:t>
      </w:r>
      <w:proofErr w:type="spellEnd"/>
      <w:r>
        <w:t>: Formal name from Act to Participation and Role to Participation; Sort from Act to Participation and Role to Participation</w:t>
      </w:r>
    </w:p>
    <w:p w:rsidR="00417BDA" w:rsidRDefault="00417BDA">
      <w:pPr>
        <w:pStyle w:val="ColorfulList-Accent11"/>
        <w:numPr>
          <w:ilvl w:val="1"/>
          <w:numId w:val="2"/>
        </w:numPr>
      </w:pPr>
      <w:proofErr w:type="spellStart"/>
      <w:r>
        <w:t>RoleClass</w:t>
      </w:r>
      <w:proofErr w:type="spellEnd"/>
      <w:r>
        <w:t xml:space="preserve">: Formal name, Participation to Role name, Role to player Entity name, Entity to played Role name, Entity to scoped Role name, Role to </w:t>
      </w:r>
      <w:proofErr w:type="spellStart"/>
      <w:r>
        <w:t>scoper</w:t>
      </w:r>
      <w:proofErr w:type="spellEnd"/>
      <w:r>
        <w:t xml:space="preserve"> Entity name, Entity to played Role sort, Entity to scoped Role sort</w:t>
      </w:r>
    </w:p>
    <w:p w:rsidR="00417BDA" w:rsidRDefault="00417BDA">
      <w:pPr>
        <w:pStyle w:val="ColorfulList-Accent11"/>
        <w:numPr>
          <w:ilvl w:val="1"/>
          <w:numId w:val="2"/>
        </w:numPr>
      </w:pPr>
      <w:proofErr w:type="spellStart"/>
      <w:r>
        <w:t>RoleLinkType</w:t>
      </w:r>
      <w:proofErr w:type="spellEnd"/>
      <w:r>
        <w:t xml:space="preserve">: Formal name from Role to outbound </w:t>
      </w:r>
      <w:proofErr w:type="spellStart"/>
      <w:r>
        <w:t>RoleLink</w:t>
      </w:r>
      <w:proofErr w:type="spellEnd"/>
      <w:r>
        <w:t xml:space="preserve">, </w:t>
      </w:r>
      <w:proofErr w:type="spellStart"/>
      <w:r>
        <w:t>RoleLink</w:t>
      </w:r>
      <w:proofErr w:type="spellEnd"/>
      <w:r>
        <w:t xml:space="preserve"> to source Role, </w:t>
      </w:r>
      <w:proofErr w:type="spellStart"/>
      <w:r>
        <w:t>RoleLink</w:t>
      </w:r>
      <w:proofErr w:type="spellEnd"/>
      <w:r>
        <w:t xml:space="preserve"> to target Role and Role to inbound </w:t>
      </w:r>
      <w:proofErr w:type="spellStart"/>
      <w:r>
        <w:t>RoleLink</w:t>
      </w:r>
      <w:proofErr w:type="spellEnd"/>
      <w:r>
        <w:t xml:space="preserve">; Sort for Role to inbound </w:t>
      </w:r>
      <w:proofErr w:type="spellStart"/>
      <w:r>
        <w:t>RoleLink</w:t>
      </w:r>
      <w:proofErr w:type="spellEnd"/>
      <w:r>
        <w:t xml:space="preserve"> and Role to </w:t>
      </w:r>
      <w:proofErr w:type="spellStart"/>
      <w:r>
        <w:t>outboundRoleLink</w:t>
      </w:r>
      <w:proofErr w:type="spellEnd"/>
    </w:p>
    <w:p w:rsidR="00417BDA" w:rsidRDefault="00417BDA">
      <w:pPr>
        <w:pStyle w:val="ColorfulList-Accent11"/>
        <w:numPr>
          <w:ilvl w:val="0"/>
          <w:numId w:val="2"/>
        </w:numPr>
      </w:pPr>
      <w:r>
        <w:t>Have you checked that your value set name and description are correctly spelled (and for descriptions, have correct grammar) using U.S. language settings, and is consistent with the current Value Set naming conventions? (</w:t>
      </w:r>
      <w:bookmarkStart w:id="225" w:name="__Fieldmark__6535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225"/>
      <w:r>
        <w:t xml:space="preserve"> - Yes; </w:t>
      </w:r>
      <w:bookmarkStart w:id="226" w:name="__Fieldmark__6536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26"/>
      <w:r>
        <w:t xml:space="preserve"> - No; </w:t>
      </w:r>
      <w:bookmarkStart w:id="227" w:name="__Fieldmark__6537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27"/>
      <w:r>
        <w:t xml:space="preserve"> - N/A)</w:t>
      </w:r>
    </w:p>
    <w:p w:rsidR="00417BDA" w:rsidRDefault="00417BDA">
      <w:pPr>
        <w:pStyle w:val="ColorfulList-Accent11"/>
        <w:numPr>
          <w:ilvl w:val="0"/>
          <w:numId w:val="2"/>
        </w:numPr>
      </w:pPr>
      <w:r>
        <w:lastRenderedPageBreak/>
        <w:t>Have you checked that all references to codes in your value set definition identify their associated code system and actually exist within the current version of their respective code systems (both HL7 and external code systems)? (</w:t>
      </w:r>
      <w:bookmarkStart w:id="228" w:name="__Fieldmark__6538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28"/>
      <w:r>
        <w:t xml:space="preserve"> - Yes; </w:t>
      </w:r>
      <w:bookmarkStart w:id="229" w:name="__Fieldmark__653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29"/>
      <w:r>
        <w:t xml:space="preserve"> - No; </w:t>
      </w:r>
      <w:bookmarkStart w:id="230" w:name="__Fieldmark__6540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230"/>
      <w:r>
        <w:t xml:space="preserve"> - N/A)</w:t>
      </w:r>
    </w:p>
    <w:p w:rsidR="00417BDA" w:rsidRDefault="00417BDA">
      <w:pPr>
        <w:pStyle w:val="ColorfulList-Accent11"/>
        <w:numPr>
          <w:ilvl w:val="0"/>
          <w:numId w:val="2"/>
        </w:numPr>
      </w:pPr>
      <w:r>
        <w:t>Have you verified that if your value set content definition is enumerated (extensional) that there is no appropriate or better way to define it as an expression-based (intentional) definition? (</w:t>
      </w:r>
      <w:bookmarkStart w:id="231" w:name="__Fieldmark__6541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231"/>
      <w:r>
        <w:t xml:space="preserve"> - Yes; </w:t>
      </w:r>
      <w:bookmarkStart w:id="232" w:name="__Fieldmark__6542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32"/>
      <w:r>
        <w:t xml:space="preserve"> - No; </w:t>
      </w:r>
      <w:bookmarkStart w:id="233" w:name="__Fieldmark__6543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33"/>
      <w:r>
        <w:t xml:space="preserve"> - N/A)</w:t>
      </w:r>
    </w:p>
    <w:p w:rsidR="00417BDA" w:rsidRDefault="00417BDA">
      <w:pPr>
        <w:pStyle w:val="ColorfulList-Accent11"/>
        <w:numPr>
          <w:ilvl w:val="0"/>
          <w:numId w:val="2"/>
        </w:numPr>
      </w:pPr>
      <w:r>
        <w:t xml:space="preserve">For expression-based value set content definitions, have you confirmed that your expression is expressed in a way that is fully defined against the HL7 </w:t>
      </w:r>
      <w:proofErr w:type="spellStart"/>
      <w:r>
        <w:t>metamodel</w:t>
      </w:r>
      <w:proofErr w:type="spellEnd"/>
      <w:r>
        <w:t>? (</w:t>
      </w:r>
      <w:bookmarkStart w:id="234" w:name="__Fieldmark__654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34"/>
      <w:r>
        <w:t xml:space="preserve"> - Yes; </w:t>
      </w:r>
      <w:bookmarkStart w:id="235" w:name="__Fieldmark__6545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35"/>
      <w:r>
        <w:t xml:space="preserve"> - No; </w:t>
      </w:r>
      <w:bookmarkStart w:id="236" w:name="__Fieldmark__6546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236"/>
      <w:r>
        <w:t xml:space="preserve"> - N/A)</w:t>
      </w:r>
    </w:p>
    <w:p w:rsidR="00417BDA" w:rsidRDefault="00417BDA">
      <w:pPr>
        <w:pStyle w:val="ColorfulList-Accent11"/>
        <w:numPr>
          <w:ilvl w:val="1"/>
          <w:numId w:val="2"/>
        </w:numPr>
      </w:pPr>
      <w:r>
        <w:t>For code-based value sets, identify whether the head-code is included or not</w:t>
      </w:r>
    </w:p>
    <w:p w:rsidR="00417BDA" w:rsidRDefault="00417BDA">
      <w:pPr>
        <w:pStyle w:val="ColorfulList-Accent11"/>
        <w:numPr>
          <w:ilvl w:val="1"/>
          <w:numId w:val="2"/>
        </w:numPr>
      </w:pPr>
      <w:r>
        <w:t>For code-based value sets, identify whether the included codes should be children, all descendants or leaf nodes only</w:t>
      </w:r>
    </w:p>
    <w:p w:rsidR="00417BDA" w:rsidRDefault="00417BDA">
      <w:pPr>
        <w:pStyle w:val="ColorfulList-Accent11"/>
        <w:numPr>
          <w:ilvl w:val="1"/>
          <w:numId w:val="2"/>
        </w:numPr>
      </w:pPr>
      <w:r>
        <w:t xml:space="preserve">For code based value sets, that the specific type of association to be navigated is identified if it is something other than the </w:t>
      </w:r>
      <w:proofErr w:type="spellStart"/>
      <w:r>
        <w:t>subsumption</w:t>
      </w:r>
      <w:proofErr w:type="spellEnd"/>
      <w:r>
        <w:t xml:space="preserve"> relationship</w:t>
      </w:r>
    </w:p>
    <w:p w:rsidR="00417BDA" w:rsidRDefault="00417BDA">
      <w:pPr>
        <w:pStyle w:val="ColorfulList-Accent11"/>
        <w:numPr>
          <w:ilvl w:val="1"/>
          <w:numId w:val="2"/>
        </w:numPr>
      </w:pPr>
      <w:r>
        <w:t>For complex value sets, that they are expressed as a combination of unions, intersections and exclusions where “order of operations” is clearly documented</w:t>
      </w:r>
    </w:p>
    <w:p w:rsidR="00417BDA" w:rsidRDefault="00417BDA">
      <w:pPr>
        <w:pStyle w:val="ColorfulList-Accent11"/>
        <w:numPr>
          <w:ilvl w:val="1"/>
          <w:numId w:val="2"/>
        </w:numPr>
      </w:pPr>
      <w:r>
        <w:t>For property-based value sets, that the referenced property names actually exist in their respective code systems and are spelled correctly</w:t>
      </w:r>
    </w:p>
    <w:p w:rsidR="00417BDA" w:rsidRDefault="00417BDA">
      <w:pPr>
        <w:pStyle w:val="ColorfulList-Accent11"/>
        <w:numPr>
          <w:ilvl w:val="1"/>
          <w:numId w:val="2"/>
        </w:numPr>
      </w:pPr>
      <w:r>
        <w:t xml:space="preserve">That for mnemonic-based value sets, that the </w:t>
      </w:r>
      <w:proofErr w:type="spellStart"/>
      <w:r>
        <w:t>reg</w:t>
      </w:r>
      <w:proofErr w:type="spellEnd"/>
      <w:r>
        <w:t xml:space="preserve">-ex expression to be evaluated against the codes is a valid </w:t>
      </w:r>
      <w:proofErr w:type="spellStart"/>
      <w:r>
        <w:t>reg</w:t>
      </w:r>
      <w:proofErr w:type="spellEnd"/>
      <w:r>
        <w:t>-ex expression</w:t>
      </w:r>
    </w:p>
    <w:p w:rsidR="00417BDA" w:rsidRDefault="00417BDA">
      <w:pPr>
        <w:pStyle w:val="ColorfulList-Accent11"/>
        <w:numPr>
          <w:ilvl w:val="0"/>
          <w:numId w:val="2"/>
        </w:numPr>
      </w:pPr>
      <w:r>
        <w:t>If deprecating a value set, have you identified a reason for the deprecation and provided guidance for what should be used instead? (</w:t>
      </w:r>
      <w:bookmarkStart w:id="237" w:name="__Fieldmark__6547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37"/>
      <w:r>
        <w:t xml:space="preserve"> - Yes; </w:t>
      </w:r>
      <w:bookmarkStart w:id="238" w:name="__Fieldmark__6548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38"/>
      <w:r>
        <w:t xml:space="preserve"> - No; </w:t>
      </w:r>
      <w:bookmarkStart w:id="239" w:name="__Fieldmark__654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39"/>
      <w:r>
        <w:t xml:space="preserve"> - N/A)</w:t>
      </w:r>
    </w:p>
    <w:p w:rsidR="00417BDA" w:rsidRDefault="00417BDA">
      <w:pPr>
        <w:pStyle w:val="Heading2"/>
      </w:pPr>
      <w:r>
        <w:t xml:space="preserve">New Binding Realms </w:t>
      </w:r>
      <w:r>
        <w:rPr>
          <w:sz w:val="20"/>
        </w:rPr>
        <w:t>(</w:t>
      </w:r>
      <w:bookmarkStart w:id="240" w:name="__Fieldmark__6550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240"/>
      <w:r>
        <w:rPr>
          <w:sz w:val="12"/>
        </w:rPr>
        <w:t xml:space="preserve"> </w:t>
      </w:r>
      <w:r>
        <w:rPr>
          <w:sz w:val="18"/>
        </w:rPr>
        <w:t>- N/A</w:t>
      </w:r>
      <w:r>
        <w:rPr>
          <w:sz w:val="20"/>
        </w:rPr>
        <w:t>)</w:t>
      </w:r>
    </w:p>
    <w:p w:rsidR="00417BDA" w:rsidRDefault="00417BDA">
      <w:r>
        <w:t>For all new Binding Realms created as part of this proposal:</w:t>
      </w:r>
    </w:p>
    <w:p w:rsidR="00417BDA" w:rsidRDefault="00417BDA">
      <w:pPr>
        <w:pStyle w:val="ColorfulList-Accent11"/>
        <w:numPr>
          <w:ilvl w:val="0"/>
          <w:numId w:val="2"/>
        </w:numPr>
      </w:pPr>
      <w:r>
        <w:t>Have you identified the owning affiliate and the superset binding realm? (</w:t>
      </w:r>
      <w:bookmarkStart w:id="241" w:name="__Fieldmark__6551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41"/>
      <w:r>
        <w:t xml:space="preserve"> - Yes; </w:t>
      </w:r>
      <w:bookmarkStart w:id="242" w:name="__Fieldmark__6552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42"/>
      <w:r>
        <w:t xml:space="preserve"> - No; </w:t>
      </w:r>
      <w:bookmarkStart w:id="243" w:name="__Fieldmark__6553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43"/>
      <w:r>
        <w:t xml:space="preserve"> - N/A)</w:t>
      </w:r>
    </w:p>
    <w:p w:rsidR="00417BDA" w:rsidRDefault="00417BDA">
      <w:pPr>
        <w:pStyle w:val="ColorfulList-Accent11"/>
        <w:numPr>
          <w:ilvl w:val="0"/>
          <w:numId w:val="2"/>
        </w:numPr>
      </w:pPr>
      <w:r>
        <w:t>Have you received official permission from the affiliate t create the new binding realm (</w:t>
      </w:r>
      <w:bookmarkStart w:id="244" w:name="__Fieldmark__655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44"/>
      <w:r>
        <w:t xml:space="preserve"> - Yes; </w:t>
      </w:r>
      <w:bookmarkStart w:id="245" w:name="__Fieldmark__6555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45"/>
      <w:r>
        <w:t xml:space="preserve"> - No; </w:t>
      </w:r>
      <w:bookmarkStart w:id="246" w:name="__Fieldmark__6556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46"/>
      <w:r>
        <w:t xml:space="preserve"> - N/A)</w:t>
      </w:r>
    </w:p>
    <w:p w:rsidR="00417BDA" w:rsidRDefault="00417BDA">
      <w:pPr>
        <w:pStyle w:val="ColorfulList-Accent11"/>
        <w:numPr>
          <w:ilvl w:val="0"/>
          <w:numId w:val="2"/>
        </w:numPr>
      </w:pPr>
      <w:r>
        <w:t>Have you identified a proposed code for the binding realm that is unique amongst all binding realms in the most recent version of the repository following binding realm naming conventions (i.e. starting with the code for the affiliate)? (</w:t>
      </w:r>
      <w:bookmarkStart w:id="247" w:name="__Fieldmark__6557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47"/>
      <w:r>
        <w:t xml:space="preserve"> - Yes; </w:t>
      </w:r>
      <w:bookmarkStart w:id="248" w:name="__Fieldmark__6558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48"/>
      <w:r>
        <w:t xml:space="preserve"> - No; </w:t>
      </w:r>
      <w:bookmarkStart w:id="249" w:name="__Fieldmark__655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49"/>
      <w:r>
        <w:t xml:space="preserve"> - N/A)</w:t>
      </w:r>
    </w:p>
    <w:p w:rsidR="00417BDA" w:rsidRDefault="00417BDA">
      <w:pPr>
        <w:pStyle w:val="ColorfulList-Accent11"/>
        <w:numPr>
          <w:ilvl w:val="0"/>
          <w:numId w:val="2"/>
        </w:numPr>
      </w:pPr>
      <w:r>
        <w:t>Have you provided a unique descriptive name for the new binding realm? (</w:t>
      </w:r>
      <w:bookmarkStart w:id="250" w:name="__Fieldmark__6560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50"/>
      <w:r>
        <w:t xml:space="preserve"> - Yes; </w:t>
      </w:r>
      <w:bookmarkStart w:id="251" w:name="__Fieldmark__6561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51"/>
      <w:r>
        <w:t xml:space="preserve"> - No; </w:t>
      </w:r>
      <w:bookmarkStart w:id="252" w:name="__Fieldmark__6562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52"/>
      <w:r>
        <w:t xml:space="preserve"> - N/A)</w:t>
      </w:r>
    </w:p>
    <w:p w:rsidR="00417BDA" w:rsidRDefault="00417BDA">
      <w:pPr>
        <w:pStyle w:val="ColorfulList-Accent11"/>
        <w:numPr>
          <w:ilvl w:val="0"/>
          <w:numId w:val="2"/>
        </w:numPr>
      </w:pPr>
      <w:r>
        <w:t>Have you provided a description that explains the scope of the new binding realm and spell-checked and grammar-checked it? (</w:t>
      </w:r>
      <w:bookmarkStart w:id="253" w:name="__Fieldmark__6563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53"/>
      <w:r>
        <w:t xml:space="preserve"> - Yes; </w:t>
      </w:r>
      <w:bookmarkStart w:id="254" w:name="__Fieldmark__656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54"/>
      <w:r>
        <w:t xml:space="preserve"> - No; </w:t>
      </w:r>
      <w:bookmarkStart w:id="255" w:name="__Fieldmark__6565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55"/>
      <w:r>
        <w:t xml:space="preserve"> - N/A)</w:t>
      </w:r>
    </w:p>
    <w:p w:rsidR="00417BDA" w:rsidRDefault="00417BDA">
      <w:pPr>
        <w:pStyle w:val="Heading2"/>
      </w:pPr>
      <w:r>
        <w:t xml:space="preserve">New Context Bindings </w:t>
      </w:r>
      <w:r>
        <w:rPr>
          <w:sz w:val="20"/>
        </w:rPr>
        <w:t>(</w:t>
      </w:r>
      <w:bookmarkStart w:id="256" w:name="__Fieldmark__6566_2127391326"/>
      <w:r w:rsidR="00895C8A">
        <w:fldChar w:fldCharType="begin">
          <w:ffData>
            <w:name w:val=""/>
            <w:enabled/>
            <w:calcOnExit w:val="0"/>
            <w:checkBox>
              <w:sizeAuto/>
              <w:default w:val="0"/>
              <w:checked/>
            </w:checkBox>
          </w:ffData>
        </w:fldChar>
      </w:r>
      <w:r>
        <w:instrText xml:space="preserve"> FORMCHECKBOX </w:instrText>
      </w:r>
      <w:r w:rsidR="00895C8A">
        <w:fldChar w:fldCharType="separate"/>
      </w:r>
      <w:r w:rsidR="00895C8A">
        <w:fldChar w:fldCharType="end"/>
      </w:r>
      <w:bookmarkEnd w:id="256"/>
      <w:r>
        <w:rPr>
          <w:sz w:val="12"/>
        </w:rPr>
        <w:t xml:space="preserve"> </w:t>
      </w:r>
      <w:r>
        <w:rPr>
          <w:sz w:val="18"/>
        </w:rPr>
        <w:t>- N/A</w:t>
      </w:r>
      <w:r>
        <w:rPr>
          <w:sz w:val="20"/>
        </w:rPr>
        <w:t>)</w:t>
      </w:r>
    </w:p>
    <w:p w:rsidR="00417BDA" w:rsidRDefault="00417BDA">
      <w:r>
        <w:t>For all new Context Bindings created as part of this proposal:</w:t>
      </w:r>
    </w:p>
    <w:p w:rsidR="00417BDA" w:rsidRDefault="00417BDA">
      <w:pPr>
        <w:pStyle w:val="ColorfulList-Accent11"/>
        <w:numPr>
          <w:ilvl w:val="0"/>
          <w:numId w:val="2"/>
        </w:numPr>
      </w:pPr>
      <w:r>
        <w:lastRenderedPageBreak/>
        <w:t>Have you declared the name of the concept domain, the binding realm and the value set name or OID? (</w:t>
      </w:r>
      <w:bookmarkStart w:id="257" w:name="__Fieldmark__6567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57"/>
      <w:r>
        <w:t xml:space="preserve"> - Yes; </w:t>
      </w:r>
      <w:bookmarkStart w:id="258" w:name="__Fieldmark__6568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58"/>
      <w:r>
        <w:t xml:space="preserve"> - No; </w:t>
      </w:r>
      <w:bookmarkStart w:id="259" w:name="__Fieldmark__656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59"/>
      <w:r>
        <w:t xml:space="preserve"> - N/A)</w:t>
      </w:r>
    </w:p>
    <w:p w:rsidR="00417BDA" w:rsidRDefault="00417BDA">
      <w:pPr>
        <w:pStyle w:val="ColorfulList-Accent11"/>
        <w:numPr>
          <w:ilvl w:val="0"/>
          <w:numId w:val="2"/>
        </w:numPr>
      </w:pPr>
      <w:r>
        <w:t>Have you checked that the concept domain name, binding realm code and value set name or OID actually exist in the most recent version of the repository? (</w:t>
      </w:r>
      <w:bookmarkStart w:id="260" w:name="__Fieldmark__6570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60"/>
      <w:r>
        <w:t xml:space="preserve"> - Yes; </w:t>
      </w:r>
      <w:bookmarkStart w:id="261" w:name="__Fieldmark__6571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61"/>
      <w:r>
        <w:t xml:space="preserve"> - No; </w:t>
      </w:r>
      <w:bookmarkStart w:id="262" w:name="__Fieldmark__6572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62"/>
      <w:r>
        <w:t xml:space="preserve"> - N/A)</w:t>
      </w:r>
    </w:p>
    <w:p w:rsidR="00417BDA" w:rsidRDefault="00417BDA">
      <w:pPr>
        <w:pStyle w:val="ColorfulList-Accent11"/>
        <w:numPr>
          <w:ilvl w:val="0"/>
          <w:numId w:val="2"/>
        </w:numPr>
      </w:pPr>
      <w:r>
        <w:t>If the binding is not to be effective immediately upon harmonization approval and application of approved changes, have you identified the effective date? (</w:t>
      </w:r>
      <w:bookmarkStart w:id="263" w:name="__Fieldmark__6573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63"/>
      <w:r>
        <w:t xml:space="preserve"> - Yes; </w:t>
      </w:r>
      <w:bookmarkStart w:id="264" w:name="__Fieldmark__6574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64"/>
      <w:r>
        <w:t xml:space="preserve"> - No; </w:t>
      </w:r>
      <w:bookmarkStart w:id="265" w:name="__Fieldmark__6575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65"/>
      <w:r>
        <w:t xml:space="preserve"> - N/A)</w:t>
      </w:r>
    </w:p>
    <w:p w:rsidR="00417BDA" w:rsidRDefault="00417BDA">
      <w:pPr>
        <w:pStyle w:val="ColorfulList-Accent11"/>
        <w:numPr>
          <w:ilvl w:val="0"/>
          <w:numId w:val="2"/>
        </w:numPr>
      </w:pPr>
      <w:r>
        <w:t>Have you checked whether there is already a binding for the same concept domain and binding realm and if so, either specified a new sequence number (to allow parallel bindings) or a date to on which the old binding should end and the new one should become effective? (</w:t>
      </w:r>
      <w:bookmarkStart w:id="266" w:name="__Fieldmark__6576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66"/>
      <w:r>
        <w:t xml:space="preserve"> - Yes; </w:t>
      </w:r>
      <w:bookmarkStart w:id="267" w:name="__Fieldmark__6577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67"/>
      <w:r>
        <w:t xml:space="preserve"> - No; </w:t>
      </w:r>
      <w:bookmarkStart w:id="268" w:name="__Fieldmark__6578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68"/>
      <w:r>
        <w:t xml:space="preserve"> - N/A)</w:t>
      </w:r>
    </w:p>
    <w:p w:rsidR="00417BDA" w:rsidRDefault="00417BDA">
      <w:pPr>
        <w:pStyle w:val="ColorfulList-Accent11"/>
        <w:numPr>
          <w:ilvl w:val="0"/>
          <w:numId w:val="2"/>
        </w:numPr>
      </w:pPr>
      <w:r>
        <w:t xml:space="preserve">If binding in a realm other than “example”, have you conformed that the set of codes in the </w:t>
      </w:r>
      <w:proofErr w:type="spellStart"/>
      <w:r>
        <w:t>valueset</w:t>
      </w:r>
      <w:proofErr w:type="spellEnd"/>
      <w:r>
        <w:t xml:space="preserve"> being bound provides full coverage for the concept space defined by the concept domain? (</w:t>
      </w:r>
      <w:bookmarkStart w:id="269" w:name="__Fieldmark__6579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69"/>
      <w:r>
        <w:t xml:space="preserve"> - Yes; </w:t>
      </w:r>
      <w:bookmarkStart w:id="270" w:name="__Fieldmark__6580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70"/>
      <w:r>
        <w:t xml:space="preserve"> - No; </w:t>
      </w:r>
      <w:bookmarkStart w:id="271" w:name="__Fieldmark__6581_2127391326"/>
      <w:r w:rsidR="00895C8A">
        <w:fldChar w:fldCharType="begin">
          <w:ffData>
            <w:name w:val=""/>
            <w:enabled/>
            <w:calcOnExit w:val="0"/>
            <w:checkBox>
              <w:sizeAuto/>
              <w:default w:val="0"/>
              <w:checked w:val="0"/>
            </w:checkBox>
          </w:ffData>
        </w:fldChar>
      </w:r>
      <w:r>
        <w:instrText xml:space="preserve"> FORMCHECKBOX </w:instrText>
      </w:r>
      <w:r w:rsidR="00895C8A">
        <w:fldChar w:fldCharType="separate"/>
      </w:r>
      <w:r w:rsidR="00895C8A">
        <w:fldChar w:fldCharType="end"/>
      </w:r>
      <w:bookmarkEnd w:id="271"/>
      <w:r>
        <w:t xml:space="preserve"> - N/A)</w:t>
      </w:r>
    </w:p>
    <w:p w:rsidR="00417BDA" w:rsidRDefault="00417BDA">
      <w:pPr>
        <w:pStyle w:val="Heading2"/>
      </w:pPr>
      <w:r>
        <w:t>Explanation for N/A Items</w:t>
      </w:r>
    </w:p>
    <w:p w:rsidR="00417BDA" w:rsidRDefault="00417BDA"/>
    <w:p w:rsidR="00417BDA" w:rsidRDefault="00417BDA">
      <w:pPr>
        <w:pStyle w:val="BodyText"/>
      </w:pPr>
    </w:p>
    <w:sectPr w:rsidR="00417BDA" w:rsidSect="009C1510">
      <w:headerReference w:type="default" r:id="rId12"/>
      <w:pgSz w:w="12240" w:h="15840"/>
      <w:pgMar w:top="776" w:right="1800" w:bottom="776"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F26" w:rsidRDefault="003C4F26">
      <w:r>
        <w:separator/>
      </w:r>
    </w:p>
  </w:endnote>
  <w:endnote w:type="continuationSeparator" w:id="0">
    <w:p w:rsidR="003C4F26" w:rsidRDefault="003C4F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00"/>
    <w:family w:val="auto"/>
    <w:pitch w:val="default"/>
    <w:sig w:usb0="00000000" w:usb1="00000000" w:usb2="00000000" w:usb3="00000000" w:csb0="00000000" w:csb1="00000000"/>
  </w:font>
  <w:font w:name="Lucida Grande">
    <w:altName w:val="Times New Roman"/>
    <w:charset w:val="00"/>
    <w:family w:val="auto"/>
    <w:pitch w:val="variable"/>
    <w:sig w:usb0="00000000" w:usb1="00000000" w:usb2="00000000" w:usb3="00000000" w:csb0="00000000" w:csb1="00000000"/>
  </w:font>
  <w:font w:name="Microsoft YaHei">
    <w:panose1 w:val="020B0503020204020204"/>
    <w:charset w:val="86"/>
    <w:family w:val="swiss"/>
    <w:pitch w:val="variable"/>
    <w:sig w:usb0="80000287" w:usb1="2A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F26" w:rsidRDefault="003C4F26">
      <w:r>
        <w:separator/>
      </w:r>
    </w:p>
  </w:footnote>
  <w:footnote w:type="continuationSeparator" w:id="0">
    <w:p w:rsidR="003C4F26" w:rsidRDefault="003C4F26">
      <w:r>
        <w:continuationSeparator/>
      </w:r>
    </w:p>
  </w:footnote>
  <w:footnote w:id="1">
    <w:p w:rsidR="003C4F26" w:rsidRDefault="003C4F26">
      <w:pPr>
        <w:pStyle w:val="FootnoteText"/>
      </w:pPr>
      <w:r>
        <w:rPr>
          <w:rStyle w:val="FootnoteCharacters"/>
        </w:rPr>
        <w:footnoteRef/>
      </w:r>
      <w:r>
        <w:tab/>
        <w:t xml:space="preserve"> identifier by which proposal is known to sponsor</w:t>
      </w:r>
    </w:p>
  </w:footnote>
  <w:footnote w:id="2">
    <w:p w:rsidR="003C4F26" w:rsidRDefault="003C4F26">
      <w:pPr>
        <w:pStyle w:val="FootnoteText"/>
      </w:pPr>
      <w:r>
        <w:rPr>
          <w:rStyle w:val="FootnoteCharacters"/>
        </w:rPr>
        <w:footnoteRef/>
      </w:r>
      <w:r>
        <w:tab/>
        <w:t xml:space="preserve"> must be sponsored by an HL7 TC, the HL7 International Committee, an HL7 SIG, or an ANSI or ISO accredited SDO</w:t>
      </w:r>
    </w:p>
  </w:footnote>
  <w:footnote w:id="3">
    <w:p w:rsidR="003C4F26" w:rsidRDefault="003C4F26">
      <w:pPr>
        <w:pStyle w:val="FootnoteText"/>
      </w:pPr>
      <w:r>
        <w:rPr>
          <w:rStyle w:val="FootnoteCharacters"/>
        </w:rPr>
        <w:footnoteRef/>
      </w:r>
      <w:r>
        <w:tab/>
        <w:t xml:space="preserve"> for sponsor tracking only; not for Harmonization identification</w:t>
      </w:r>
    </w:p>
  </w:footnote>
  <w:footnote w:id="4">
    <w:p w:rsidR="003C4F26" w:rsidRDefault="003C4F26">
      <w:pPr>
        <w:pStyle w:val="FootnoteText"/>
      </w:pPr>
      <w:r>
        <w:rPr>
          <w:rStyle w:val="FootnoteCharacters"/>
        </w:rPr>
        <w:footnoteRef/>
      </w:r>
      <w:r>
        <w:tab/>
        <w:t xml:space="preserve"> for sponsor tracking only, Sponsor’s status </w:t>
      </w:r>
      <w:r>
        <w:rPr>
          <w:b/>
          <w:bCs/>
        </w:rPr>
        <w:t xml:space="preserve">must </w:t>
      </w:r>
      <w:r>
        <w:t>be “Approved” for submission to Harmonization</w:t>
      </w:r>
    </w:p>
  </w:footnote>
  <w:footnote w:id="5">
    <w:p w:rsidR="003C4F26" w:rsidRDefault="003C4F26">
      <w:pPr>
        <w:pStyle w:val="FootnoteText"/>
      </w:pPr>
      <w:r>
        <w:rPr>
          <w:rStyle w:val="FootnoteCharacters"/>
          <w:rFonts w:ascii="Arial" w:hAnsi="Arial"/>
        </w:rPr>
        <w:footnoteRef/>
      </w:r>
      <w:r>
        <w:tab/>
        <w:t>This may belong under SUBJ.</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F26" w:rsidRDefault="003C4F26">
    <w:pPr>
      <w:pStyle w:val="Heading1"/>
    </w:pPr>
    <w:r>
      <w:t>Recommendation for HL7 RIM Change (continued)</w:t>
    </w:r>
  </w:p>
  <w:p w:rsidR="003C4F26" w:rsidRDefault="003C4F26">
    <w:pPr>
      <w:pStyle w:val="Header"/>
    </w:pPr>
  </w:p>
  <w:p w:rsidR="003C4F26" w:rsidRDefault="003C4F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i/>
        <w:iCs/>
      </w:rPr>
    </w:lvl>
    <w:lvl w:ilvl="1">
      <w:start w:val="1"/>
      <w:numFmt w:val="decimal"/>
      <w:lvlText w:val="%2."/>
      <w:lvlJc w:val="left"/>
      <w:pPr>
        <w:tabs>
          <w:tab w:val="num" w:pos="1080"/>
        </w:tabs>
        <w:ind w:left="1080" w:hanging="360"/>
      </w:pPr>
      <w:rPr>
        <w:i/>
        <w:iCs/>
      </w:rPr>
    </w:lvl>
    <w:lvl w:ilvl="2">
      <w:start w:val="1"/>
      <w:numFmt w:val="decimal"/>
      <w:lvlText w:val="%3."/>
      <w:lvlJc w:val="left"/>
      <w:pPr>
        <w:tabs>
          <w:tab w:val="num" w:pos="1440"/>
        </w:tabs>
        <w:ind w:left="1440" w:hanging="360"/>
      </w:pPr>
      <w:rPr>
        <w:i/>
        <w:i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rPr>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A9F8371A"/>
    <w:name w:val="WW8Num5"/>
    <w:lvl w:ilvl="0">
      <w:start w:val="1"/>
      <w:numFmt w:val="decimal"/>
      <w:lvlText w:val="%1."/>
      <w:lvlJc w:val="left"/>
      <w:pPr>
        <w:tabs>
          <w:tab w:val="num" w:pos="360"/>
        </w:tabs>
        <w:ind w:left="360" w:hanging="360"/>
      </w:pPr>
      <w:rPr>
        <w:i/>
        <w:iCs/>
      </w:rPr>
    </w:lvl>
    <w:lvl w:ilvl="1">
      <w:start w:val="1"/>
      <w:numFmt w:val="decimal"/>
      <w:lvlText w:val="%2."/>
      <w:lvlJc w:val="left"/>
      <w:pPr>
        <w:tabs>
          <w:tab w:val="num" w:pos="720"/>
        </w:tabs>
        <w:ind w:left="720" w:hanging="360"/>
      </w:pPr>
      <w:rPr>
        <w:i/>
        <w:iCs/>
      </w:rPr>
    </w:lvl>
    <w:lvl w:ilvl="2">
      <w:start w:val="1"/>
      <w:numFmt w:val="decimal"/>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color w:val="C0C0C0"/>
      </w:r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rPr>
        <w:rFonts w:ascii="Lucida Console" w:hAnsi="Lucida Console" w:cs="Lucida Console"/>
        <w:color w:val="C0C0C0"/>
      </w:r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
    <w:nsid w:val="04584B5A"/>
    <w:multiLevelType w:val="hybridMultilevel"/>
    <w:tmpl w:val="FFE22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E9713C"/>
    <w:multiLevelType w:val="hybridMultilevel"/>
    <w:tmpl w:val="C2D02F0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C5953CF"/>
    <w:multiLevelType w:val="hybridMultilevel"/>
    <w:tmpl w:val="F5DCA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AE0BAA"/>
    <w:multiLevelType w:val="hybridMultilevel"/>
    <w:tmpl w:val="66787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930E12"/>
    <w:multiLevelType w:val="hybridMultilevel"/>
    <w:tmpl w:val="F410C44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9"/>
  </w:num>
  <w:num w:numId="8">
    <w:abstractNumId w:val="8"/>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grammar="clean"/>
  <w:stylePaneFormatFilter w:val="0000"/>
  <w:trackRevisions/>
  <w:defaultTabStop w:val="34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
  <w:rsids>
    <w:rsidRoot w:val="00971341"/>
    <w:rsid w:val="00094D50"/>
    <w:rsid w:val="000C06EF"/>
    <w:rsid w:val="000F7648"/>
    <w:rsid w:val="001F739B"/>
    <w:rsid w:val="00255C01"/>
    <w:rsid w:val="002A508B"/>
    <w:rsid w:val="002B1121"/>
    <w:rsid w:val="002C2212"/>
    <w:rsid w:val="002F5D49"/>
    <w:rsid w:val="00311195"/>
    <w:rsid w:val="003358D2"/>
    <w:rsid w:val="00386FC9"/>
    <w:rsid w:val="003B3037"/>
    <w:rsid w:val="003C4F26"/>
    <w:rsid w:val="003D507F"/>
    <w:rsid w:val="00417BDA"/>
    <w:rsid w:val="005A1865"/>
    <w:rsid w:val="00667FF6"/>
    <w:rsid w:val="006A685C"/>
    <w:rsid w:val="006D6E9E"/>
    <w:rsid w:val="0076760A"/>
    <w:rsid w:val="0084470D"/>
    <w:rsid w:val="00895C8A"/>
    <w:rsid w:val="008A5277"/>
    <w:rsid w:val="009021FF"/>
    <w:rsid w:val="00916980"/>
    <w:rsid w:val="00971341"/>
    <w:rsid w:val="009C1510"/>
    <w:rsid w:val="00AB75E5"/>
    <w:rsid w:val="00B47B8A"/>
    <w:rsid w:val="00C04514"/>
    <w:rsid w:val="00C35A85"/>
    <w:rsid w:val="00C36583"/>
    <w:rsid w:val="00C72BC7"/>
    <w:rsid w:val="00D10CA9"/>
    <w:rsid w:val="00D16417"/>
    <w:rsid w:val="00D269A0"/>
    <w:rsid w:val="00D632FB"/>
    <w:rsid w:val="00E03582"/>
    <w:rsid w:val="00F06EDC"/>
    <w:rsid w:val="00F90760"/>
    <w:rsid w:val="00FF6B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C1510"/>
    <w:pPr>
      <w:suppressAutoHyphens/>
      <w:autoSpaceDE w:val="0"/>
    </w:pPr>
    <w:rPr>
      <w:color w:val="000000"/>
      <w:sz w:val="24"/>
      <w:szCs w:val="24"/>
      <w:lang w:eastAsia="zh-CN"/>
    </w:rPr>
  </w:style>
  <w:style w:type="paragraph" w:styleId="Heading1">
    <w:name w:val="heading 1"/>
    <w:basedOn w:val="Normal"/>
    <w:next w:val="Normal"/>
    <w:qFormat/>
    <w:rsid w:val="009C1510"/>
    <w:pPr>
      <w:keepNext/>
      <w:pageBreakBefore/>
      <w:numPr>
        <w:numId w:val="1"/>
      </w:numPr>
      <w:outlineLvl w:val="0"/>
    </w:pPr>
    <w:rPr>
      <w:b/>
      <w:bCs/>
      <w:sz w:val="28"/>
      <w:szCs w:val="22"/>
    </w:rPr>
  </w:style>
  <w:style w:type="paragraph" w:styleId="Heading2">
    <w:name w:val="heading 2"/>
    <w:basedOn w:val="Normal"/>
    <w:next w:val="Normal"/>
    <w:qFormat/>
    <w:rsid w:val="009C1510"/>
    <w:pPr>
      <w:keepNext/>
      <w:numPr>
        <w:ilvl w:val="1"/>
        <w:numId w:val="1"/>
      </w:numPr>
      <w:outlineLvl w:val="1"/>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false">
    <w:name w:val="WW8Num1zfalse"/>
    <w:rsid w:val="009C1510"/>
  </w:style>
  <w:style w:type="character" w:customStyle="1" w:styleId="WW8Num1ztrue">
    <w:name w:val="WW8Num1ztrue"/>
    <w:rsid w:val="009C1510"/>
  </w:style>
  <w:style w:type="character" w:customStyle="1" w:styleId="WW8Num1ztrue0">
    <w:name w:val="WW8Num1ztrue"/>
    <w:rsid w:val="009C1510"/>
  </w:style>
  <w:style w:type="character" w:customStyle="1" w:styleId="WW8Num1ztrue1">
    <w:name w:val="WW8Num1ztrue"/>
    <w:rsid w:val="009C1510"/>
  </w:style>
  <w:style w:type="character" w:customStyle="1" w:styleId="WW8Num1ztrue2">
    <w:name w:val="WW8Num1ztrue"/>
    <w:rsid w:val="009C1510"/>
  </w:style>
  <w:style w:type="character" w:customStyle="1" w:styleId="WW8Num1ztrue3">
    <w:name w:val="WW8Num1ztrue"/>
    <w:rsid w:val="009C1510"/>
  </w:style>
  <w:style w:type="character" w:customStyle="1" w:styleId="WW8Num1ztrue4">
    <w:name w:val="WW8Num1ztrue"/>
    <w:rsid w:val="009C1510"/>
  </w:style>
  <w:style w:type="character" w:customStyle="1" w:styleId="WW8Num1ztrue5">
    <w:name w:val="WW8Num1ztrue"/>
    <w:rsid w:val="009C1510"/>
  </w:style>
  <w:style w:type="character" w:customStyle="1" w:styleId="WW8Num1ztrue6">
    <w:name w:val="WW8Num1ztrue"/>
    <w:rsid w:val="009C1510"/>
  </w:style>
  <w:style w:type="character" w:customStyle="1" w:styleId="WW8Num2zfalse">
    <w:name w:val="WW8Num2zfalse"/>
    <w:rsid w:val="009C1510"/>
  </w:style>
  <w:style w:type="character" w:customStyle="1" w:styleId="WW8Num2ztrue">
    <w:name w:val="WW8Num2ztrue"/>
    <w:rsid w:val="009C1510"/>
  </w:style>
  <w:style w:type="character" w:customStyle="1" w:styleId="WW8Num2ztrue0">
    <w:name w:val="WW8Num2ztrue"/>
    <w:rsid w:val="009C1510"/>
  </w:style>
  <w:style w:type="character" w:customStyle="1" w:styleId="WW8Num2ztrue1">
    <w:name w:val="WW8Num2ztrue"/>
    <w:rsid w:val="009C1510"/>
  </w:style>
  <w:style w:type="character" w:customStyle="1" w:styleId="WW8Num2ztrue2">
    <w:name w:val="WW8Num2ztrue"/>
    <w:rsid w:val="009C1510"/>
  </w:style>
  <w:style w:type="character" w:customStyle="1" w:styleId="WW8Num2ztrue3">
    <w:name w:val="WW8Num2ztrue"/>
    <w:rsid w:val="009C1510"/>
  </w:style>
  <w:style w:type="character" w:customStyle="1" w:styleId="WW8Num2ztrue4">
    <w:name w:val="WW8Num2ztrue"/>
    <w:rsid w:val="009C1510"/>
  </w:style>
  <w:style w:type="character" w:customStyle="1" w:styleId="WW8Num2ztrue5">
    <w:name w:val="WW8Num2ztrue"/>
    <w:rsid w:val="009C1510"/>
  </w:style>
  <w:style w:type="character" w:customStyle="1" w:styleId="WW8Num2ztrue6">
    <w:name w:val="WW8Num2ztrue"/>
    <w:rsid w:val="009C1510"/>
  </w:style>
  <w:style w:type="character" w:customStyle="1" w:styleId="WW8Num3zfalse">
    <w:name w:val="WW8Num3zfalse"/>
    <w:rsid w:val="009C1510"/>
    <w:rPr>
      <w:i/>
      <w:iCs/>
    </w:rPr>
  </w:style>
  <w:style w:type="character" w:customStyle="1" w:styleId="WW8Num3ztrue">
    <w:name w:val="WW8Num3ztrue"/>
    <w:rsid w:val="009C1510"/>
    <w:rPr>
      <w:i/>
      <w:iCs/>
    </w:rPr>
  </w:style>
  <w:style w:type="character" w:customStyle="1" w:styleId="WW8Num3ztrue0">
    <w:name w:val="WW8Num3ztrue"/>
    <w:rsid w:val="009C1510"/>
    <w:rPr>
      <w:i/>
      <w:iCs/>
    </w:rPr>
  </w:style>
  <w:style w:type="character" w:customStyle="1" w:styleId="WW8Num3ztrue1">
    <w:name w:val="WW8Num3ztrue"/>
    <w:rsid w:val="009C1510"/>
  </w:style>
  <w:style w:type="character" w:customStyle="1" w:styleId="WW8Num3ztrue2">
    <w:name w:val="WW8Num3ztrue"/>
    <w:rsid w:val="009C1510"/>
  </w:style>
  <w:style w:type="character" w:customStyle="1" w:styleId="WW8Num3ztrue3">
    <w:name w:val="WW8Num3ztrue"/>
    <w:rsid w:val="009C1510"/>
  </w:style>
  <w:style w:type="character" w:customStyle="1" w:styleId="WW8Num3ztrue4">
    <w:name w:val="WW8Num3ztrue"/>
    <w:rsid w:val="009C1510"/>
  </w:style>
  <w:style w:type="character" w:customStyle="1" w:styleId="WW8Num3ztrue5">
    <w:name w:val="WW8Num3ztrue"/>
    <w:rsid w:val="009C1510"/>
  </w:style>
  <w:style w:type="character" w:customStyle="1" w:styleId="WW8Num3ztrue6">
    <w:name w:val="WW8Num3ztrue"/>
    <w:rsid w:val="009C1510"/>
  </w:style>
  <w:style w:type="character" w:customStyle="1" w:styleId="WW8Num4zfalse">
    <w:name w:val="WW8Num4zfalse"/>
    <w:rsid w:val="009C1510"/>
    <w:rPr>
      <w:szCs w:val="22"/>
    </w:rPr>
  </w:style>
  <w:style w:type="character" w:customStyle="1" w:styleId="WW8Num4ztrue">
    <w:name w:val="WW8Num4ztrue"/>
    <w:rsid w:val="009C1510"/>
  </w:style>
  <w:style w:type="character" w:customStyle="1" w:styleId="WW8Num4ztrue0">
    <w:name w:val="WW8Num4ztrue"/>
    <w:rsid w:val="009C1510"/>
  </w:style>
  <w:style w:type="character" w:customStyle="1" w:styleId="WW8Num4ztrue1">
    <w:name w:val="WW8Num4ztrue"/>
    <w:rsid w:val="009C1510"/>
  </w:style>
  <w:style w:type="character" w:customStyle="1" w:styleId="WW8Num4ztrue2">
    <w:name w:val="WW8Num4ztrue"/>
    <w:rsid w:val="009C1510"/>
  </w:style>
  <w:style w:type="character" w:customStyle="1" w:styleId="WW8Num4ztrue3">
    <w:name w:val="WW8Num4ztrue"/>
    <w:rsid w:val="009C1510"/>
  </w:style>
  <w:style w:type="character" w:customStyle="1" w:styleId="WW8Num4ztrue4">
    <w:name w:val="WW8Num4ztrue"/>
    <w:rsid w:val="009C1510"/>
  </w:style>
  <w:style w:type="character" w:customStyle="1" w:styleId="WW8Num4ztrue5">
    <w:name w:val="WW8Num4ztrue"/>
    <w:rsid w:val="009C1510"/>
  </w:style>
  <w:style w:type="character" w:customStyle="1" w:styleId="WW8Num4ztrue6">
    <w:name w:val="WW8Num4ztrue"/>
    <w:rsid w:val="009C1510"/>
  </w:style>
  <w:style w:type="character" w:customStyle="1" w:styleId="WW8Num5zfalse">
    <w:name w:val="WW8Num5zfalse"/>
    <w:rsid w:val="009C1510"/>
    <w:rPr>
      <w:i/>
      <w:iCs/>
    </w:rPr>
  </w:style>
  <w:style w:type="character" w:customStyle="1" w:styleId="WW8Num5ztrue">
    <w:name w:val="WW8Num5ztrue"/>
    <w:rsid w:val="009C1510"/>
    <w:rPr>
      <w:i/>
      <w:iCs/>
    </w:rPr>
  </w:style>
  <w:style w:type="character" w:customStyle="1" w:styleId="WW8Num5ztrue0">
    <w:name w:val="WW8Num5ztrue"/>
    <w:rsid w:val="009C1510"/>
    <w:rPr>
      <w:rFonts w:ascii="Times New Roman" w:hAnsi="Times New Roman" w:cs="Times New Roman"/>
    </w:rPr>
  </w:style>
  <w:style w:type="character" w:customStyle="1" w:styleId="WW8Num5ztrue1">
    <w:name w:val="WW8Num5ztrue"/>
    <w:rsid w:val="009C1510"/>
    <w:rPr>
      <w:color w:val="C0C0C0"/>
    </w:rPr>
  </w:style>
  <w:style w:type="character" w:customStyle="1" w:styleId="WW8Num5ztrue2">
    <w:name w:val="WW8Num5ztrue"/>
    <w:rsid w:val="009C1510"/>
  </w:style>
  <w:style w:type="character" w:customStyle="1" w:styleId="WW8Num5ztrue3">
    <w:name w:val="WW8Num5ztrue"/>
    <w:rsid w:val="009C1510"/>
    <w:rPr>
      <w:rFonts w:ascii="Lucida Console" w:hAnsi="Lucida Console" w:cs="Lucida Console"/>
      <w:color w:val="C0C0C0"/>
    </w:rPr>
  </w:style>
  <w:style w:type="character" w:customStyle="1" w:styleId="WW8Num5ztrue4">
    <w:name w:val="WW8Num5ztrue"/>
    <w:rsid w:val="009C1510"/>
  </w:style>
  <w:style w:type="character" w:customStyle="1" w:styleId="WW8Num5ztrue5">
    <w:name w:val="WW8Num5ztrue"/>
    <w:rsid w:val="009C1510"/>
  </w:style>
  <w:style w:type="character" w:customStyle="1" w:styleId="WW8Num5ztrue6">
    <w:name w:val="WW8Num5ztrue"/>
    <w:rsid w:val="009C1510"/>
  </w:style>
  <w:style w:type="character" w:customStyle="1" w:styleId="WW8Num2z0">
    <w:name w:val="WW8Num2z0"/>
    <w:rsid w:val="009C1510"/>
    <w:rPr>
      <w:rFonts w:ascii="Symbol" w:hAnsi="Symbol" w:cs="Symbol"/>
    </w:rPr>
  </w:style>
  <w:style w:type="character" w:customStyle="1" w:styleId="WW8Num2z2">
    <w:name w:val="WW8Num2z2"/>
    <w:rsid w:val="009C1510"/>
    <w:rPr>
      <w:rFonts w:ascii="Courier New" w:hAnsi="Courier New" w:cs="Courier New"/>
    </w:rPr>
  </w:style>
  <w:style w:type="character" w:customStyle="1" w:styleId="WW8Num2z3">
    <w:name w:val="WW8Num2z3"/>
    <w:rsid w:val="009C1510"/>
    <w:rPr>
      <w:rFonts w:ascii="Wingdings" w:hAnsi="Wingdings" w:cs="Wingdings"/>
    </w:rPr>
  </w:style>
  <w:style w:type="character" w:customStyle="1" w:styleId="WW-DefaultParagraphFont">
    <w:name w:val="WW-Default Paragraph Font"/>
    <w:rsid w:val="009C1510"/>
  </w:style>
  <w:style w:type="character" w:customStyle="1" w:styleId="FootnoteCharacters">
    <w:name w:val="Footnote Characters"/>
    <w:rsid w:val="009C1510"/>
    <w:rPr>
      <w:vertAlign w:val="superscript"/>
    </w:rPr>
  </w:style>
  <w:style w:type="character" w:styleId="Hyperlink">
    <w:name w:val="Hyperlink"/>
    <w:rsid w:val="009C1510"/>
    <w:rPr>
      <w:color w:val="0000FF"/>
      <w:u w:val="single"/>
    </w:rPr>
  </w:style>
  <w:style w:type="character" w:styleId="FollowedHyperlink">
    <w:name w:val="FollowedHyperlink"/>
    <w:rsid w:val="009C1510"/>
    <w:rPr>
      <w:color w:val="800080"/>
      <w:u w:val="single"/>
    </w:rPr>
  </w:style>
  <w:style w:type="character" w:customStyle="1" w:styleId="BodyTextChar">
    <w:name w:val="Body Text Char"/>
    <w:rsid w:val="009C1510"/>
    <w:rPr>
      <w:rFonts w:ascii="Arial" w:hAnsi="Arial" w:cs="Arial"/>
      <w:szCs w:val="24"/>
      <w:lang w:val="en-US" w:bidi="ar-SA"/>
    </w:rPr>
  </w:style>
  <w:style w:type="character" w:styleId="FootnoteReference">
    <w:name w:val="footnote reference"/>
    <w:rsid w:val="009C1510"/>
    <w:rPr>
      <w:vertAlign w:val="superscript"/>
    </w:rPr>
  </w:style>
  <w:style w:type="character" w:customStyle="1" w:styleId="NumberingSymbols">
    <w:name w:val="Numbering Symbols"/>
    <w:rsid w:val="009C1510"/>
  </w:style>
  <w:style w:type="character" w:customStyle="1" w:styleId="EndnoteCharacters">
    <w:name w:val="Endnote Characters"/>
    <w:rsid w:val="009C1510"/>
    <w:rPr>
      <w:vertAlign w:val="superscript"/>
    </w:rPr>
  </w:style>
  <w:style w:type="character" w:customStyle="1" w:styleId="WW-EndnoteCharacters">
    <w:name w:val="WW-Endnote Characters"/>
    <w:rsid w:val="009C1510"/>
  </w:style>
  <w:style w:type="character" w:customStyle="1" w:styleId="Bullets">
    <w:name w:val="Bullets"/>
    <w:rsid w:val="009C1510"/>
    <w:rPr>
      <w:rFonts w:ascii="OpenSymbol" w:eastAsia="OpenSymbol" w:hAnsi="OpenSymbol" w:cs="OpenSymbol"/>
    </w:rPr>
  </w:style>
  <w:style w:type="character" w:styleId="CommentReference">
    <w:name w:val="annotation reference"/>
    <w:rsid w:val="009C1510"/>
    <w:rPr>
      <w:sz w:val="18"/>
      <w:szCs w:val="18"/>
    </w:rPr>
  </w:style>
  <w:style w:type="character" w:customStyle="1" w:styleId="CommentTextChar">
    <w:name w:val="Comment Text Char"/>
    <w:rsid w:val="009C1510"/>
    <w:rPr>
      <w:sz w:val="24"/>
      <w:szCs w:val="24"/>
      <w:lang w:eastAsia="zh-CN"/>
    </w:rPr>
  </w:style>
  <w:style w:type="character" w:customStyle="1" w:styleId="CommentSubjectChar">
    <w:name w:val="Comment Subject Char"/>
    <w:rsid w:val="009C1510"/>
    <w:rPr>
      <w:b/>
      <w:bCs/>
      <w:sz w:val="24"/>
      <w:szCs w:val="24"/>
      <w:lang w:eastAsia="zh-CN"/>
    </w:rPr>
  </w:style>
  <w:style w:type="character" w:customStyle="1" w:styleId="BalloonTextChar">
    <w:name w:val="Balloon Text Char"/>
    <w:rsid w:val="009C1510"/>
    <w:rPr>
      <w:rFonts w:ascii="Lucida Grande" w:hAnsi="Lucida Grande" w:cs="Lucida Grande"/>
      <w:sz w:val="18"/>
      <w:szCs w:val="18"/>
      <w:lang w:eastAsia="zh-CN"/>
    </w:rPr>
  </w:style>
  <w:style w:type="character" w:styleId="EndnoteReference">
    <w:name w:val="endnote reference"/>
    <w:rsid w:val="009C1510"/>
    <w:rPr>
      <w:vertAlign w:val="superscript"/>
    </w:rPr>
  </w:style>
  <w:style w:type="paragraph" w:customStyle="1" w:styleId="Heading">
    <w:name w:val="Heading"/>
    <w:basedOn w:val="Normal"/>
    <w:next w:val="BodyText"/>
    <w:rsid w:val="009C1510"/>
    <w:pPr>
      <w:keepNext/>
      <w:spacing w:before="240" w:after="120"/>
    </w:pPr>
    <w:rPr>
      <w:rFonts w:ascii="Arial" w:eastAsia="Microsoft YaHei" w:hAnsi="Arial" w:cs="Mangal"/>
      <w:sz w:val="28"/>
      <w:szCs w:val="28"/>
    </w:rPr>
  </w:style>
  <w:style w:type="paragraph" w:styleId="BodyText">
    <w:name w:val="Body Text"/>
    <w:basedOn w:val="Normal"/>
    <w:rsid w:val="009C1510"/>
    <w:rPr>
      <w:rFonts w:ascii="Arial" w:hAnsi="Arial" w:cs="Arial"/>
      <w:sz w:val="20"/>
    </w:rPr>
  </w:style>
  <w:style w:type="paragraph" w:styleId="List">
    <w:name w:val="List"/>
    <w:basedOn w:val="BodyText"/>
    <w:rsid w:val="009C1510"/>
    <w:rPr>
      <w:rFonts w:ascii="Book Antiqua" w:hAnsi="Book Antiqua" w:cs="Mangal"/>
    </w:rPr>
  </w:style>
  <w:style w:type="paragraph" w:styleId="Caption">
    <w:name w:val="caption"/>
    <w:basedOn w:val="Normal"/>
    <w:qFormat/>
    <w:rsid w:val="009C1510"/>
    <w:pPr>
      <w:suppressLineNumbers/>
      <w:spacing w:before="120" w:after="120"/>
    </w:pPr>
    <w:rPr>
      <w:rFonts w:ascii="Book Antiqua" w:hAnsi="Book Antiqua" w:cs="Mangal"/>
      <w:i/>
      <w:iCs/>
    </w:rPr>
  </w:style>
  <w:style w:type="paragraph" w:customStyle="1" w:styleId="Index">
    <w:name w:val="Index"/>
    <w:basedOn w:val="Normal"/>
    <w:rsid w:val="009C1510"/>
    <w:pPr>
      <w:suppressLineNumbers/>
    </w:pPr>
    <w:rPr>
      <w:rFonts w:ascii="Book Antiqua" w:hAnsi="Book Antiqua" w:cs="Mangal"/>
    </w:rPr>
  </w:style>
  <w:style w:type="paragraph" w:styleId="Header">
    <w:name w:val="header"/>
    <w:basedOn w:val="Normal"/>
    <w:rsid w:val="009C1510"/>
    <w:pPr>
      <w:tabs>
        <w:tab w:val="center" w:pos="4320"/>
        <w:tab w:val="right" w:pos="8640"/>
      </w:tabs>
    </w:pPr>
  </w:style>
  <w:style w:type="paragraph" w:styleId="Footer">
    <w:name w:val="footer"/>
    <w:basedOn w:val="Normal"/>
    <w:rsid w:val="009C1510"/>
    <w:pPr>
      <w:tabs>
        <w:tab w:val="center" w:pos="4320"/>
        <w:tab w:val="right" w:pos="8640"/>
      </w:tabs>
    </w:pPr>
  </w:style>
  <w:style w:type="paragraph" w:styleId="FootnoteText">
    <w:name w:val="footnote text"/>
    <w:basedOn w:val="Normal"/>
    <w:rsid w:val="009C1510"/>
    <w:rPr>
      <w:sz w:val="20"/>
      <w:szCs w:val="20"/>
    </w:rPr>
  </w:style>
  <w:style w:type="paragraph" w:customStyle="1" w:styleId="ColorfulList-Accent11">
    <w:name w:val="Colorful List - Accent 11"/>
    <w:basedOn w:val="Normal"/>
    <w:rsid w:val="009C1510"/>
    <w:pPr>
      <w:spacing w:after="120" w:line="276" w:lineRule="auto"/>
      <w:ind w:left="720"/>
    </w:pPr>
    <w:rPr>
      <w:rFonts w:ascii="Calibri" w:eastAsia="Calibri" w:hAnsi="Calibri" w:cs="Calibri"/>
      <w:sz w:val="22"/>
      <w:szCs w:val="22"/>
    </w:rPr>
  </w:style>
  <w:style w:type="paragraph" w:customStyle="1" w:styleId="TableContents">
    <w:name w:val="Table Contents"/>
    <w:basedOn w:val="Normal"/>
    <w:rsid w:val="009C1510"/>
    <w:pPr>
      <w:suppressLineNumbers/>
    </w:pPr>
  </w:style>
  <w:style w:type="paragraph" w:customStyle="1" w:styleId="TableHeading">
    <w:name w:val="Table Heading"/>
    <w:basedOn w:val="TableContents"/>
    <w:rsid w:val="009C1510"/>
    <w:pPr>
      <w:jc w:val="center"/>
    </w:pPr>
    <w:rPr>
      <w:b/>
      <w:bCs/>
    </w:rPr>
  </w:style>
  <w:style w:type="paragraph" w:styleId="CommentText">
    <w:name w:val="annotation text"/>
    <w:basedOn w:val="Normal"/>
    <w:rsid w:val="009C1510"/>
  </w:style>
  <w:style w:type="paragraph" w:styleId="CommentSubject">
    <w:name w:val="annotation subject"/>
    <w:basedOn w:val="CommentText"/>
    <w:next w:val="CommentText"/>
    <w:rsid w:val="009C1510"/>
    <w:rPr>
      <w:b/>
      <w:bCs/>
      <w:sz w:val="20"/>
      <w:szCs w:val="20"/>
    </w:rPr>
  </w:style>
  <w:style w:type="paragraph" w:styleId="BalloonText">
    <w:name w:val="Balloon Text"/>
    <w:basedOn w:val="Normal"/>
    <w:rsid w:val="009C1510"/>
    <w:rPr>
      <w:rFonts w:ascii="Lucida Grande" w:hAnsi="Lucida Grande" w:cs="Lucida Grande"/>
      <w:sz w:val="18"/>
      <w:szCs w:val="18"/>
    </w:rPr>
  </w:style>
  <w:style w:type="table" w:styleId="TableGrid">
    <w:name w:val="Table Grid"/>
    <w:basedOn w:val="TableNormal"/>
    <w:uiPriority w:val="59"/>
    <w:rsid w:val="002C2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eastAsia="zh-CN"/>
    </w:rPr>
  </w:style>
  <w:style w:type="paragraph" w:styleId="Heading1">
    <w:name w:val="heading 1"/>
    <w:basedOn w:val="Normal"/>
    <w:next w:val="Normal"/>
    <w:qFormat/>
    <w:pPr>
      <w:keepNext/>
      <w:pageBreakBefore/>
      <w:numPr>
        <w:numId w:val="1"/>
      </w:numPr>
      <w:outlineLvl w:val="0"/>
    </w:pPr>
    <w:rPr>
      <w:b/>
      <w:bCs/>
      <w:sz w:val="28"/>
      <w:szCs w:val="22"/>
    </w:rPr>
  </w:style>
  <w:style w:type="paragraph" w:styleId="Heading2">
    <w:name w:val="heading 2"/>
    <w:basedOn w:val="Normal"/>
    <w:next w:val="Normal"/>
    <w:qFormat/>
    <w:pPr>
      <w:keepNext/>
      <w:numPr>
        <w:ilvl w:val="1"/>
        <w:numId w:val="1"/>
      </w:numPr>
      <w:outlineLvl w:val="1"/>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1ztrue0">
    <w:name w:val="WW8Num1ztrue"/>
  </w:style>
  <w:style w:type="character" w:customStyle="1" w:styleId="WW8Num1ztrue1">
    <w:name w:val="WW8Num1ztrue"/>
  </w:style>
  <w:style w:type="character" w:customStyle="1" w:styleId="WW8Num1ztrue2">
    <w:name w:val="WW8Num1ztrue"/>
  </w:style>
  <w:style w:type="character" w:customStyle="1" w:styleId="WW8Num1ztrue3">
    <w:name w:val="WW8Num1ztrue"/>
  </w:style>
  <w:style w:type="character" w:customStyle="1" w:styleId="WW8Num1ztrue4">
    <w:name w:val="WW8Num1ztrue"/>
  </w:style>
  <w:style w:type="character" w:customStyle="1" w:styleId="WW8Num1ztrue5">
    <w:name w:val="WW8Num1ztrue"/>
  </w:style>
  <w:style w:type="character" w:customStyle="1" w:styleId="WW8Num1ztrue6">
    <w:name w:val="WW8Num1ztrue"/>
  </w:style>
  <w:style w:type="character" w:customStyle="1" w:styleId="WW8Num2zfalse">
    <w:name w:val="WW8Num2zfalse"/>
  </w:style>
  <w:style w:type="character" w:customStyle="1" w:styleId="WW8Num2ztrue">
    <w:name w:val="WW8Num2ztrue"/>
  </w:style>
  <w:style w:type="character" w:customStyle="1" w:styleId="WW8Num2ztrue0">
    <w:name w:val="WW8Num2ztrue"/>
  </w:style>
  <w:style w:type="character" w:customStyle="1" w:styleId="WW8Num2ztrue1">
    <w:name w:val="WW8Num2ztrue"/>
  </w:style>
  <w:style w:type="character" w:customStyle="1" w:styleId="WW8Num2ztrue2">
    <w:name w:val="WW8Num2ztrue"/>
  </w:style>
  <w:style w:type="character" w:customStyle="1" w:styleId="WW8Num2ztrue3">
    <w:name w:val="WW8Num2ztrue"/>
  </w:style>
  <w:style w:type="character" w:customStyle="1" w:styleId="WW8Num2ztrue4">
    <w:name w:val="WW8Num2ztrue"/>
  </w:style>
  <w:style w:type="character" w:customStyle="1" w:styleId="WW8Num2ztrue5">
    <w:name w:val="WW8Num2ztrue"/>
  </w:style>
  <w:style w:type="character" w:customStyle="1" w:styleId="WW8Num2ztrue6">
    <w:name w:val="WW8Num2ztrue"/>
  </w:style>
  <w:style w:type="character" w:customStyle="1" w:styleId="WW8Num3zfalse">
    <w:name w:val="WW8Num3zfalse"/>
    <w:rPr>
      <w:i/>
      <w:iCs/>
    </w:rPr>
  </w:style>
  <w:style w:type="character" w:customStyle="1" w:styleId="WW8Num3ztrue">
    <w:name w:val="WW8Num3ztrue"/>
    <w:rPr>
      <w:i/>
      <w:iCs/>
    </w:rPr>
  </w:style>
  <w:style w:type="character" w:customStyle="1" w:styleId="WW8Num3ztrue0">
    <w:name w:val="WW8Num3ztrue"/>
    <w:rPr>
      <w:i/>
      <w:iCs/>
    </w:rPr>
  </w:style>
  <w:style w:type="character" w:customStyle="1" w:styleId="WW8Num3ztrue1">
    <w:name w:val="WW8Num3ztrue"/>
  </w:style>
  <w:style w:type="character" w:customStyle="1" w:styleId="WW8Num3ztrue2">
    <w:name w:val="WW8Num3ztrue"/>
  </w:style>
  <w:style w:type="character" w:customStyle="1" w:styleId="WW8Num3ztrue3">
    <w:name w:val="WW8Num3ztrue"/>
  </w:style>
  <w:style w:type="character" w:customStyle="1" w:styleId="WW8Num3ztrue4">
    <w:name w:val="WW8Num3ztrue"/>
  </w:style>
  <w:style w:type="character" w:customStyle="1" w:styleId="WW8Num3ztrue5">
    <w:name w:val="WW8Num3ztrue"/>
  </w:style>
  <w:style w:type="character" w:customStyle="1" w:styleId="WW8Num3ztrue6">
    <w:name w:val="WW8Num3ztrue"/>
  </w:style>
  <w:style w:type="character" w:customStyle="1" w:styleId="WW8Num4zfalse">
    <w:name w:val="WW8Num4zfalse"/>
    <w:rPr>
      <w:szCs w:val="22"/>
    </w:rPr>
  </w:style>
  <w:style w:type="character" w:customStyle="1" w:styleId="WW8Num4ztrue">
    <w:name w:val="WW8Num4ztrue"/>
  </w:style>
  <w:style w:type="character" w:customStyle="1" w:styleId="WW8Num4ztrue0">
    <w:name w:val="WW8Num4ztrue"/>
  </w:style>
  <w:style w:type="character" w:customStyle="1" w:styleId="WW8Num4ztrue1">
    <w:name w:val="WW8Num4ztrue"/>
  </w:style>
  <w:style w:type="character" w:customStyle="1" w:styleId="WW8Num4ztrue2">
    <w:name w:val="WW8Num4ztrue"/>
  </w:style>
  <w:style w:type="character" w:customStyle="1" w:styleId="WW8Num4ztrue3">
    <w:name w:val="WW8Num4ztrue"/>
  </w:style>
  <w:style w:type="character" w:customStyle="1" w:styleId="WW8Num4ztrue4">
    <w:name w:val="WW8Num4ztrue"/>
  </w:style>
  <w:style w:type="character" w:customStyle="1" w:styleId="WW8Num4ztrue5">
    <w:name w:val="WW8Num4ztrue"/>
  </w:style>
  <w:style w:type="character" w:customStyle="1" w:styleId="WW8Num4ztrue6">
    <w:name w:val="WW8Num4ztrue"/>
  </w:style>
  <w:style w:type="character" w:customStyle="1" w:styleId="WW8Num5zfalse">
    <w:name w:val="WW8Num5zfalse"/>
    <w:rPr>
      <w:i/>
      <w:iCs/>
    </w:rPr>
  </w:style>
  <w:style w:type="character" w:customStyle="1" w:styleId="WW8Num5ztrue">
    <w:name w:val="WW8Num5ztrue"/>
    <w:rPr>
      <w:i/>
      <w:iCs/>
    </w:rPr>
  </w:style>
  <w:style w:type="character" w:customStyle="1" w:styleId="WW8Num5ztrue0">
    <w:name w:val="WW8Num5ztrue"/>
    <w:rPr>
      <w:rFonts w:ascii="Times New Roman" w:hAnsi="Times New Roman" w:cs="Times New Roman"/>
    </w:rPr>
  </w:style>
  <w:style w:type="character" w:customStyle="1" w:styleId="WW8Num5ztrue1">
    <w:name w:val="WW8Num5ztrue"/>
    <w:rPr>
      <w:color w:val="C0C0C0"/>
    </w:rPr>
  </w:style>
  <w:style w:type="character" w:customStyle="1" w:styleId="WW8Num5ztrue2">
    <w:name w:val="WW8Num5ztrue"/>
  </w:style>
  <w:style w:type="character" w:customStyle="1" w:styleId="WW8Num5ztrue3">
    <w:name w:val="WW8Num5ztrue"/>
    <w:rPr>
      <w:rFonts w:ascii="Lucida Console" w:hAnsi="Lucida Console" w:cs="Lucida Console"/>
      <w:color w:val="C0C0C0"/>
    </w:rPr>
  </w:style>
  <w:style w:type="character" w:customStyle="1" w:styleId="WW8Num5ztrue4">
    <w:name w:val="WW8Num5ztrue"/>
  </w:style>
  <w:style w:type="character" w:customStyle="1" w:styleId="WW8Num5ztrue5">
    <w:name w:val="WW8Num5ztrue"/>
  </w:style>
  <w:style w:type="character" w:customStyle="1" w:styleId="WW8Num5ztrue6">
    <w:name w:val="WW8Num5ztrue"/>
  </w:style>
  <w:style w:type="character" w:styleId="DefaultParagraphFont0">
    <w:name w:val="Default Paragraph Font"/>
  </w:style>
  <w:style w:type="character" w:customStyle="1" w:styleId="WW8Num2z0">
    <w:name w:val="WW8Num2z0"/>
    <w:rPr>
      <w:rFonts w:ascii="Symbol" w:hAnsi="Symbol" w:cs="Symbol"/>
    </w:rPr>
  </w:style>
  <w:style w:type="character" w:customStyle="1" w:styleId="WW8Num2z2">
    <w:name w:val="WW8Num2z2"/>
    <w:rPr>
      <w:rFonts w:ascii="Courier New" w:hAnsi="Courier New" w:cs="Courier New"/>
    </w:rPr>
  </w:style>
  <w:style w:type="character" w:customStyle="1" w:styleId="WW8Num2z3">
    <w:name w:val="WW8Num2z3"/>
    <w:rPr>
      <w:rFonts w:ascii="Wingdings" w:hAnsi="Wingdings" w:cs="Wingdings"/>
    </w:rPr>
  </w:style>
  <w:style w:type="character" w:customStyle="1" w:styleId="WW-DefaultParagraphFont">
    <w:name w:val="WW-Default Paragraph Font"/>
  </w:style>
  <w:style w:type="character" w:customStyle="1" w:styleId="FootnoteCharacters">
    <w:name w:val="Footnote Characters"/>
    <w:rPr>
      <w:vertAlign w:val="superscript"/>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BodyTextChar">
    <w:name w:val="Body Text Char"/>
    <w:rPr>
      <w:rFonts w:ascii="Arial" w:hAnsi="Arial" w:cs="Arial"/>
      <w:szCs w:val="24"/>
      <w:lang w:val="en-US" w:bidi="ar-SA"/>
    </w:rPr>
  </w:style>
  <w:style w:type="character" w:styleId="FootnoteReference">
    <w:name w:val="footnote reference"/>
    <w:rPr>
      <w:vertAlign w:val="superscript"/>
    </w:rPr>
  </w:style>
  <w:style w:type="character" w:customStyle="1" w:styleId="NumberingSymbols">
    <w:name w:val="Numbering Symbols"/>
  </w:style>
  <w:style w:type="character" w:customStyle="1" w:styleId="EndnoteCharacters">
    <w:name w:val="Endnote Characters"/>
    <w:rPr>
      <w:vertAlign w:val="superscript"/>
    </w:rPr>
  </w:style>
  <w:style w:type="character" w:customStyle="1" w:styleId="WW-EndnoteCharacters">
    <w:name w:val="WW-Endnote Characters"/>
  </w:style>
  <w:style w:type="character" w:customStyle="1" w:styleId="Bullets">
    <w:name w:val="Bullets"/>
    <w:rPr>
      <w:rFonts w:ascii="OpenSymbol" w:eastAsia="OpenSymbol" w:hAnsi="OpenSymbol" w:cs="OpenSymbol"/>
    </w:rPr>
  </w:style>
  <w:style w:type="character" w:styleId="CommentReference">
    <w:name w:val="annotation reference"/>
    <w:rPr>
      <w:sz w:val="18"/>
      <w:szCs w:val="18"/>
    </w:rPr>
  </w:style>
  <w:style w:type="character" w:customStyle="1" w:styleId="CommentTextChar">
    <w:name w:val="Comment Text Char"/>
    <w:rPr>
      <w:sz w:val="24"/>
      <w:szCs w:val="24"/>
      <w:lang w:eastAsia="zh-CN"/>
    </w:rPr>
  </w:style>
  <w:style w:type="character" w:customStyle="1" w:styleId="CommentSubjectChar">
    <w:name w:val="Comment Subject Char"/>
    <w:rPr>
      <w:b/>
      <w:bCs/>
      <w:sz w:val="24"/>
      <w:szCs w:val="24"/>
      <w:lang w:eastAsia="zh-CN"/>
    </w:rPr>
  </w:style>
  <w:style w:type="character" w:customStyle="1" w:styleId="BalloonTextChar">
    <w:name w:val="Balloon Text Char"/>
    <w:rPr>
      <w:rFonts w:ascii="Lucida Grande" w:hAnsi="Lucida Grande" w:cs="Lucida Grande"/>
      <w:sz w:val="18"/>
      <w:szCs w:val="18"/>
      <w:lang w:eastAsia="zh-CN"/>
    </w:rPr>
  </w:style>
  <w:style w:type="character" w:styleId="FootnoteReference0">
    <w:name w:val="footnote reference"/>
    <w:rPr>
      <w:vertAlign w:val="superscript"/>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rPr>
      <w:rFonts w:ascii="Arial" w:hAnsi="Arial" w:cs="Arial"/>
      <w:sz w:val="20"/>
    </w:rPr>
  </w:style>
  <w:style w:type="paragraph" w:styleId="List">
    <w:name w:val="List"/>
    <w:basedOn w:val="BodyText"/>
    <w:rPr>
      <w:rFonts w:ascii="Book Antiqua" w:hAnsi="Book Antiqua" w:cs="Mangal"/>
    </w:rPr>
  </w:style>
  <w:style w:type="paragraph" w:styleId="Caption">
    <w:name w:val="caption"/>
    <w:basedOn w:val="Normal"/>
    <w:qFormat/>
    <w:pPr>
      <w:suppressLineNumbers/>
      <w:spacing w:before="120" w:after="120"/>
    </w:pPr>
    <w:rPr>
      <w:rFonts w:ascii="Book Antiqua" w:hAnsi="Book Antiqua" w:cs="Mangal"/>
      <w:i/>
      <w:iCs/>
    </w:rPr>
  </w:style>
  <w:style w:type="paragraph" w:customStyle="1" w:styleId="Index">
    <w:name w:val="Index"/>
    <w:basedOn w:val="Normal"/>
    <w:pPr>
      <w:suppressLineNumbers/>
    </w:pPr>
    <w:rPr>
      <w:rFonts w:ascii="Book Antiqua" w:hAnsi="Book Antiqua" w:cs="Mangal"/>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FootnoteText">
    <w:name w:val="footnote text"/>
    <w:basedOn w:val="Normal"/>
    <w:rPr>
      <w:sz w:val="20"/>
      <w:szCs w:val="20"/>
    </w:rPr>
  </w:style>
  <w:style w:type="paragraph" w:customStyle="1" w:styleId="ColorfulList-Accent11">
    <w:name w:val="Colorful List - Accent 11"/>
    <w:basedOn w:val="Normal"/>
    <w:pPr>
      <w:spacing w:after="120" w:line="276" w:lineRule="auto"/>
      <w:ind w:left="720"/>
    </w:pPr>
    <w:rPr>
      <w:rFonts w:ascii="Calibri" w:eastAsia="Calibri" w:hAnsi="Calibri" w:cs="Calibri"/>
      <w:sz w:val="22"/>
      <w:szCs w:val="22"/>
    </w:rPr>
  </w:style>
  <w:style w:type="paragraph" w:styleId="Normal0">
    <w:name w:val="Normal"/>
    <w:pPr>
      <w:suppressAutoHyphens/>
      <w:autoSpaceDE w:val="0"/>
    </w:pPr>
    <w:rPr>
      <w:color w:val="000000"/>
      <w:sz w:val="24"/>
      <w:szCs w:val="24"/>
      <w:lang w:eastAsia="zh-CN"/>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CommentText">
    <w:name w:val="annotation text"/>
    <w:basedOn w:val="Normal"/>
  </w:style>
  <w:style w:type="paragraph" w:styleId="CommentSubject">
    <w:name w:val="annotation subject"/>
    <w:basedOn w:val="CommentText"/>
    <w:next w:val="CommentText"/>
    <w:rPr>
      <w:b/>
      <w:bCs/>
      <w:sz w:val="20"/>
      <w:szCs w:val="20"/>
    </w:rPr>
  </w:style>
  <w:style w:type="paragraph" w:styleId="BalloonText">
    <w:name w:val="Balloon Text"/>
    <w:basedOn w:val="Normal"/>
    <w:rPr>
      <w:rFonts w:ascii="Lucida Grande" w:hAnsi="Lucida Grande" w:cs="Lucida Grande"/>
      <w:sz w:val="18"/>
      <w:szCs w:val="18"/>
    </w:rPr>
  </w:style>
  <w:style w:type="table" w:styleId="TableGrid">
    <w:name w:val="Table Grid"/>
    <w:basedOn w:val="TableNormal"/>
    <w:uiPriority w:val="59"/>
    <w:rsid w:val="002C2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hl7.org/index.php?title=Value_Set_Naming_Conven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iki.hl7.org/index.php?title=Concept_Domain_Naming_Conventions"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iki.hl7.org/index.php?title=Value_Set_Naming_Conventions" TargetMode="External"/><Relationship Id="rId5" Type="http://schemas.openxmlformats.org/officeDocument/2006/relationships/footnotes" Target="footnotes.xml"/><Relationship Id="rId10" Type="http://schemas.openxmlformats.org/officeDocument/2006/relationships/hyperlink" Target="http://wiki.hl7.org/index.php?title=Good_Terminology_Practices" TargetMode="External"/><Relationship Id="rId4" Type="http://schemas.openxmlformats.org/officeDocument/2006/relationships/webSettings" Target="webSettings.xml"/><Relationship Id="rId9" Type="http://schemas.openxmlformats.org/officeDocument/2006/relationships/hyperlink" Target="http://wiki.hl7.org/index.php?title=Annotations_Best_Practic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15</Pages>
  <Words>5892</Words>
  <Characters>33589</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Recommendation for HL7 RIM Change</vt:lpstr>
    </vt:vector>
  </TitlesOfParts>
  <Company>Beeler Consulting LLC</Company>
  <LinksUpToDate>false</LinksUpToDate>
  <CharactersWithSpaces>39403</CharactersWithSpaces>
  <SharedDoc>false</SharedDoc>
  <HLinks>
    <vt:vector size="30" baseType="variant">
      <vt:variant>
        <vt:i4>5374068</vt:i4>
      </vt:variant>
      <vt:variant>
        <vt:i4>280</vt:i4>
      </vt:variant>
      <vt:variant>
        <vt:i4>0</vt:i4>
      </vt:variant>
      <vt:variant>
        <vt:i4>5</vt:i4>
      </vt:variant>
      <vt:variant>
        <vt:lpwstr>http://wiki.hl7.org/index.php?title=Value_Set_Naming_Conventions</vt:lpwstr>
      </vt:variant>
      <vt:variant>
        <vt:lpwstr/>
      </vt:variant>
      <vt:variant>
        <vt:i4>2359350</vt:i4>
      </vt:variant>
      <vt:variant>
        <vt:i4>17</vt:i4>
      </vt:variant>
      <vt:variant>
        <vt:i4>0</vt:i4>
      </vt:variant>
      <vt:variant>
        <vt:i4>5</vt:i4>
      </vt:variant>
      <vt:variant>
        <vt:lpwstr>http://wiki.hl7.org/index.php?title=Good_Terminology_Practices</vt:lpwstr>
      </vt:variant>
      <vt:variant>
        <vt:lpwstr/>
      </vt:variant>
      <vt:variant>
        <vt:i4>1048590</vt:i4>
      </vt:variant>
      <vt:variant>
        <vt:i4>14</vt:i4>
      </vt:variant>
      <vt:variant>
        <vt:i4>0</vt:i4>
      </vt:variant>
      <vt:variant>
        <vt:i4>5</vt:i4>
      </vt:variant>
      <vt:variant>
        <vt:lpwstr>http://wiki.hl7.org/index.php?title=Annotations_Best_Practices</vt:lpwstr>
      </vt:variant>
      <vt:variant>
        <vt:lpwstr/>
      </vt:variant>
      <vt:variant>
        <vt:i4>5374068</vt:i4>
      </vt:variant>
      <vt:variant>
        <vt:i4>11</vt:i4>
      </vt:variant>
      <vt:variant>
        <vt:i4>0</vt:i4>
      </vt:variant>
      <vt:variant>
        <vt:i4>5</vt:i4>
      </vt:variant>
      <vt:variant>
        <vt:lpwstr>http://wiki.hl7.org/index.php?title=Value_Set_Naming_Conventions</vt:lpwstr>
      </vt:variant>
      <vt:variant>
        <vt:lpwstr/>
      </vt:variant>
      <vt:variant>
        <vt:i4>5046385</vt:i4>
      </vt:variant>
      <vt:variant>
        <vt:i4>8</vt:i4>
      </vt:variant>
      <vt:variant>
        <vt:i4>0</vt:i4>
      </vt:variant>
      <vt:variant>
        <vt:i4>5</vt:i4>
      </vt:variant>
      <vt:variant>
        <vt:lpwstr>http://wiki.hl7.org/index.php?title=Concept_Domain_Naming_Conventions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for HL7 RIM Change</dc:title>
  <dc:creator>Linda Quade</dc:creator>
  <cp:lastModifiedBy>Karen Van Hentenryck (HL7)</cp:lastModifiedBy>
  <cp:revision>4</cp:revision>
  <cp:lastPrinted>2013-09-28T17:08:00Z</cp:lastPrinted>
  <dcterms:created xsi:type="dcterms:W3CDTF">2013-10-20T11:31:00Z</dcterms:created>
  <dcterms:modified xsi:type="dcterms:W3CDTF">2013-11-21T21:48:00Z</dcterms:modified>
</cp:coreProperties>
</file>