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7" w:type="dxa"/>
        <w:tblInd w:w="-44" w:type="dxa"/>
        <w:tblLayout w:type="fixed"/>
        <w:tblLook w:val="0000"/>
      </w:tblPr>
      <w:tblGrid>
        <w:gridCol w:w="44"/>
        <w:gridCol w:w="1594"/>
        <w:gridCol w:w="44"/>
        <w:gridCol w:w="496"/>
        <w:gridCol w:w="674"/>
        <w:gridCol w:w="540"/>
        <w:gridCol w:w="2340"/>
        <w:gridCol w:w="1800"/>
        <w:gridCol w:w="1146"/>
        <w:gridCol w:w="285"/>
        <w:gridCol w:w="44"/>
      </w:tblGrid>
      <w:tr w:rsidR="00417BDA" w:rsidTr="002C2212">
        <w:trPr>
          <w:gridBefore w:val="1"/>
          <w:wBefore w:w="44" w:type="dxa"/>
          <w:tblHeader/>
        </w:trPr>
        <w:tc>
          <w:tcPr>
            <w:tcW w:w="5688" w:type="dxa"/>
            <w:gridSpan w:val="6"/>
            <w:tcBorders>
              <w:top w:val="single" w:sz="18" w:space="0" w:color="000000"/>
              <w:left w:val="single" w:sz="18" w:space="0" w:color="000000"/>
            </w:tcBorders>
            <w:shd w:val="clear" w:color="auto" w:fill="auto"/>
          </w:tcPr>
          <w:p w:rsidR="00417BDA" w:rsidRDefault="00417BDA">
            <w:pPr>
              <w:pStyle w:val="Heading1"/>
              <w:rPr>
                <w:sz w:val="22"/>
              </w:rPr>
            </w:pPr>
            <w:r>
              <w:t>Recommendation for HL7 RIM and/or Vocabulary Changes</w:t>
            </w:r>
          </w:p>
        </w:tc>
        <w:tc>
          <w:tcPr>
            <w:tcW w:w="2946" w:type="dxa"/>
            <w:gridSpan w:val="2"/>
            <w:tcBorders>
              <w:top w:val="single" w:sz="18" w:space="0" w:color="000000"/>
              <w:left w:val="single" w:sz="18" w:space="0" w:color="000000"/>
            </w:tcBorders>
            <w:shd w:val="clear" w:color="auto" w:fill="auto"/>
          </w:tcPr>
          <w:p w:rsidR="00417BDA" w:rsidRDefault="00417BDA">
            <w:pPr>
              <w:rPr>
                <w:sz w:val="22"/>
                <w:szCs w:val="22"/>
              </w:rPr>
            </w:pPr>
            <w:r>
              <w:rPr>
                <w:b/>
                <w:bCs/>
                <w:sz w:val="22"/>
                <w:szCs w:val="22"/>
              </w:rPr>
              <w:t>RECOMMENDATION ID</w:t>
            </w:r>
            <w:r>
              <w:rPr>
                <w:rStyle w:val="FootnoteCharacters"/>
                <w:b/>
                <w:bCs/>
                <w:sz w:val="22"/>
                <w:szCs w:val="22"/>
              </w:rPr>
              <w:footnoteReference w:id="1"/>
            </w:r>
            <w:r>
              <w:rPr>
                <w:b/>
                <w:bCs/>
                <w:sz w:val="22"/>
                <w:szCs w:val="22"/>
              </w:rPr>
              <w:t>:</w:t>
            </w:r>
          </w:p>
        </w:tc>
        <w:tc>
          <w:tcPr>
            <w:tcW w:w="329" w:type="dxa"/>
            <w:gridSpan w:val="2"/>
            <w:tcBorders>
              <w:top w:val="single" w:sz="18" w:space="0" w:color="000000"/>
              <w:right w:val="single" w:sz="18" w:space="0" w:color="000000"/>
            </w:tcBorders>
            <w:shd w:val="clear" w:color="auto" w:fill="auto"/>
          </w:tcPr>
          <w:p w:rsidR="00417BDA" w:rsidRDefault="00417BDA">
            <w:pPr>
              <w:snapToGrid w:val="0"/>
              <w:rPr>
                <w:sz w:val="22"/>
                <w:szCs w:val="22"/>
              </w:rPr>
            </w:pPr>
            <w:bookmarkStart w:id="0" w:name="RecNo"/>
            <w:bookmarkEnd w:id="0"/>
          </w:p>
        </w:tc>
      </w:tr>
      <w:tr w:rsidR="00417BDA" w:rsidTr="002C2212">
        <w:trPr>
          <w:gridBefore w:val="1"/>
          <w:wBefore w:w="44" w:type="dxa"/>
          <w:cantSplit/>
          <w:tblHeader/>
        </w:trPr>
        <w:tc>
          <w:tcPr>
            <w:tcW w:w="2808" w:type="dxa"/>
            <w:gridSpan w:val="4"/>
            <w:tcBorders>
              <w:left w:val="single" w:sz="18" w:space="0" w:color="000000"/>
              <w:bottom w:val="single" w:sz="18" w:space="0" w:color="000000"/>
            </w:tcBorders>
            <w:shd w:val="clear" w:color="auto" w:fill="auto"/>
          </w:tcPr>
          <w:p w:rsidR="00417BDA" w:rsidRDefault="00417BDA">
            <w:pPr>
              <w:spacing w:after="120"/>
              <w:jc w:val="right"/>
              <w:rPr>
                <w:sz w:val="20"/>
                <w:szCs w:val="22"/>
              </w:rPr>
            </w:pPr>
            <w:r>
              <w:rPr>
                <w:sz w:val="22"/>
                <w:szCs w:val="22"/>
              </w:rPr>
              <w:t>For Harmonization During:</w:t>
            </w:r>
          </w:p>
        </w:tc>
        <w:tc>
          <w:tcPr>
            <w:tcW w:w="2880" w:type="dxa"/>
            <w:gridSpan w:val="2"/>
            <w:tcBorders>
              <w:bottom w:val="single" w:sz="18" w:space="0" w:color="000000"/>
            </w:tcBorders>
            <w:shd w:val="clear" w:color="auto" w:fill="auto"/>
          </w:tcPr>
          <w:p w:rsidR="00417BDA" w:rsidRDefault="00971341">
            <w:pPr>
              <w:rPr>
                <w:sz w:val="22"/>
                <w:szCs w:val="22"/>
              </w:rPr>
            </w:pPr>
            <w:r>
              <w:rPr>
                <w:sz w:val="20"/>
                <w:szCs w:val="22"/>
              </w:rPr>
              <w:t>NOV2013</w:t>
            </w:r>
            <w:r>
              <w:rPr>
                <w:b/>
                <w:bCs/>
                <w:sz w:val="22"/>
                <w:szCs w:val="22"/>
              </w:rPr>
              <w:t xml:space="preserve"> </w:t>
            </w:r>
          </w:p>
        </w:tc>
        <w:tc>
          <w:tcPr>
            <w:tcW w:w="3275" w:type="dxa"/>
            <w:gridSpan w:val="4"/>
            <w:tcBorders>
              <w:left w:val="single" w:sz="18" w:space="0" w:color="000000"/>
              <w:bottom w:val="single" w:sz="6" w:space="0" w:color="000000"/>
              <w:right w:val="single" w:sz="18" w:space="0" w:color="000000"/>
            </w:tcBorders>
            <w:shd w:val="clear" w:color="auto" w:fill="auto"/>
          </w:tcPr>
          <w:p w:rsidR="00417BDA" w:rsidRDefault="003F44F9">
            <w:pPr>
              <w:jc w:val="center"/>
              <w:rPr>
                <w:sz w:val="22"/>
                <w:szCs w:val="22"/>
              </w:rPr>
            </w:pPr>
            <w:proofErr w:type="spellStart"/>
            <w:r>
              <w:rPr>
                <w:sz w:val="22"/>
                <w:szCs w:val="22"/>
              </w:rPr>
              <w:t>FlawedDescriptiveMarkup</w:t>
            </w:r>
            <w:proofErr w:type="spellEnd"/>
          </w:p>
        </w:tc>
      </w:tr>
      <w:tr w:rsidR="00417BDA" w:rsidTr="002C2212">
        <w:trPr>
          <w:gridBefore w:val="1"/>
          <w:wBefore w:w="44" w:type="dxa"/>
          <w:tblHeader/>
        </w:trPr>
        <w:tc>
          <w:tcPr>
            <w:tcW w:w="1638" w:type="dxa"/>
            <w:gridSpan w:val="2"/>
            <w:tcBorders>
              <w:top w:val="single" w:sz="18" w:space="0" w:color="000000"/>
              <w:left w:val="single" w:sz="18" w:space="0" w:color="000000"/>
            </w:tcBorders>
            <w:shd w:val="clear" w:color="auto" w:fill="auto"/>
          </w:tcPr>
          <w:p w:rsidR="00417BDA" w:rsidRDefault="00417BDA">
            <w:pPr>
              <w:spacing w:after="120"/>
              <w:jc w:val="right"/>
              <w:rPr>
                <w:sz w:val="20"/>
                <w:szCs w:val="22"/>
              </w:rPr>
            </w:pPr>
            <w:r>
              <w:rPr>
                <w:sz w:val="22"/>
                <w:szCs w:val="22"/>
              </w:rPr>
              <w:t>Sponsored by</w:t>
            </w:r>
            <w:r>
              <w:rPr>
                <w:rStyle w:val="FootnoteCharacters"/>
                <w:sz w:val="22"/>
                <w:szCs w:val="22"/>
              </w:rPr>
              <w:footnoteReference w:id="2"/>
            </w:r>
            <w:r>
              <w:rPr>
                <w:sz w:val="22"/>
                <w:szCs w:val="22"/>
              </w:rPr>
              <w:t>:</w:t>
            </w:r>
          </w:p>
        </w:tc>
        <w:tc>
          <w:tcPr>
            <w:tcW w:w="4050" w:type="dxa"/>
            <w:gridSpan w:val="4"/>
            <w:tcBorders>
              <w:top w:val="single" w:sz="18" w:space="0" w:color="000000"/>
            </w:tcBorders>
            <w:shd w:val="clear" w:color="auto" w:fill="auto"/>
          </w:tcPr>
          <w:p w:rsidR="00417BDA" w:rsidRDefault="00417BDA">
            <w:pPr>
              <w:spacing w:after="120"/>
              <w:rPr>
                <w:sz w:val="20"/>
                <w:szCs w:val="22"/>
              </w:rPr>
            </w:pPr>
            <w:r>
              <w:rPr>
                <w:sz w:val="20"/>
                <w:szCs w:val="22"/>
              </w:rPr>
              <w:t>Modeling and Methodology</w:t>
            </w:r>
          </w:p>
        </w:tc>
        <w:tc>
          <w:tcPr>
            <w:tcW w:w="1800" w:type="dxa"/>
            <w:tcBorders>
              <w:top w:val="single" w:sz="6" w:space="0" w:color="000000"/>
              <w:left w:val="single" w:sz="18" w:space="0" w:color="000000"/>
              <w:bottom w:val="single" w:sz="6" w:space="0" w:color="000000"/>
            </w:tcBorders>
            <w:shd w:val="clear" w:color="auto" w:fill="auto"/>
          </w:tcPr>
          <w:p w:rsidR="00417BDA" w:rsidRDefault="00417BDA">
            <w:pPr>
              <w:spacing w:after="120"/>
              <w:jc w:val="right"/>
              <w:rPr>
                <w:sz w:val="22"/>
                <w:szCs w:val="22"/>
              </w:rPr>
            </w:pPr>
            <w:bookmarkStart w:id="1" w:name="Title4"/>
            <w:r>
              <w:rPr>
                <w:sz w:val="20"/>
                <w:szCs w:val="22"/>
              </w:rPr>
              <w:t>Sponsor’s Draft</w:t>
            </w:r>
            <w:r>
              <w:rPr>
                <w:rStyle w:val="FootnoteCharacters"/>
                <w:sz w:val="20"/>
                <w:szCs w:val="22"/>
              </w:rPr>
              <w:footnoteReference w:id="3"/>
            </w:r>
            <w:bookmarkEnd w:id="1"/>
            <w:r>
              <w:rPr>
                <w:sz w:val="20"/>
                <w:szCs w:val="22"/>
              </w:rPr>
              <w:t>:</w:t>
            </w:r>
          </w:p>
        </w:tc>
        <w:tc>
          <w:tcPr>
            <w:tcW w:w="1475" w:type="dxa"/>
            <w:gridSpan w:val="3"/>
            <w:tcBorders>
              <w:top w:val="single" w:sz="6" w:space="0" w:color="000000"/>
              <w:left w:val="single" w:sz="6" w:space="0" w:color="000000"/>
              <w:bottom w:val="single" w:sz="6" w:space="0" w:color="000000"/>
              <w:right w:val="single" w:sz="18" w:space="0" w:color="000000"/>
            </w:tcBorders>
            <w:shd w:val="clear" w:color="auto" w:fill="auto"/>
          </w:tcPr>
          <w:p w:rsidR="00417BDA" w:rsidRDefault="00417BDA">
            <w:pPr>
              <w:snapToGrid w:val="0"/>
              <w:spacing w:after="120"/>
              <w:rPr>
                <w:sz w:val="22"/>
                <w:szCs w:val="22"/>
              </w:rPr>
            </w:pPr>
            <w:bookmarkStart w:id="2" w:name="DrftDate"/>
            <w:bookmarkEnd w:id="2"/>
            <w:r>
              <w:rPr>
                <w:sz w:val="22"/>
                <w:szCs w:val="22"/>
              </w:rPr>
              <w:t>1</w:t>
            </w:r>
          </w:p>
        </w:tc>
      </w:tr>
      <w:tr w:rsidR="00417BDA" w:rsidTr="002C2212">
        <w:trPr>
          <w:gridBefore w:val="1"/>
          <w:wBefore w:w="44" w:type="dxa"/>
          <w:trHeight w:val="369"/>
          <w:tblHeader/>
        </w:trPr>
        <w:tc>
          <w:tcPr>
            <w:tcW w:w="3348" w:type="dxa"/>
            <w:gridSpan w:val="5"/>
            <w:tcBorders>
              <w:left w:val="single" w:sz="18" w:space="0" w:color="000000"/>
              <w:bottom w:val="single" w:sz="6" w:space="0" w:color="000000"/>
            </w:tcBorders>
            <w:shd w:val="clear" w:color="auto" w:fill="auto"/>
          </w:tcPr>
          <w:p w:rsidR="00417BDA" w:rsidRDefault="00417BDA">
            <w:pPr>
              <w:jc w:val="right"/>
            </w:pPr>
            <w:r>
              <w:rPr>
                <w:sz w:val="22"/>
                <w:szCs w:val="22"/>
              </w:rPr>
              <w:t>Date Approved by Sponsor:</w:t>
            </w:r>
          </w:p>
        </w:tc>
        <w:tc>
          <w:tcPr>
            <w:tcW w:w="2340" w:type="dxa"/>
            <w:tcBorders>
              <w:bottom w:val="single" w:sz="6" w:space="0" w:color="000000"/>
            </w:tcBorders>
            <w:shd w:val="clear" w:color="auto" w:fill="auto"/>
          </w:tcPr>
          <w:p w:rsidR="00417BDA" w:rsidRDefault="00971341">
            <w:pPr>
              <w:rPr>
                <w:sz w:val="22"/>
                <w:szCs w:val="22"/>
              </w:rPr>
            </w:pPr>
            <w:bookmarkStart w:id="3" w:name="DateSub"/>
            <w:bookmarkEnd w:id="3"/>
            <w:r>
              <w:t>Sept 2013 WGM</w:t>
            </w:r>
          </w:p>
        </w:tc>
        <w:tc>
          <w:tcPr>
            <w:tcW w:w="1800" w:type="dxa"/>
            <w:tcBorders>
              <w:top w:val="single" w:sz="6" w:space="0" w:color="000000"/>
              <w:left w:val="single" w:sz="18" w:space="0" w:color="000000"/>
              <w:bottom w:val="single" w:sz="18" w:space="0" w:color="000000"/>
            </w:tcBorders>
            <w:shd w:val="clear" w:color="auto" w:fill="auto"/>
          </w:tcPr>
          <w:p w:rsidR="00417BDA" w:rsidRDefault="00417BDA">
            <w:pPr>
              <w:jc w:val="right"/>
              <w:rPr>
                <w:sz w:val="22"/>
                <w:szCs w:val="22"/>
              </w:rPr>
            </w:pPr>
            <w:r>
              <w:rPr>
                <w:sz w:val="22"/>
                <w:szCs w:val="22"/>
              </w:rPr>
              <w:t>Sponsor’s Status</w:t>
            </w:r>
            <w:r>
              <w:rPr>
                <w:rStyle w:val="FootnoteCharacters"/>
                <w:sz w:val="22"/>
                <w:szCs w:val="22"/>
              </w:rPr>
              <w:footnoteReference w:id="4"/>
            </w:r>
          </w:p>
        </w:tc>
        <w:tc>
          <w:tcPr>
            <w:tcW w:w="1475" w:type="dxa"/>
            <w:gridSpan w:val="3"/>
            <w:tcBorders>
              <w:top w:val="single" w:sz="6" w:space="0" w:color="000000"/>
              <w:left w:val="single" w:sz="6" w:space="0" w:color="000000"/>
              <w:bottom w:val="single" w:sz="18" w:space="0" w:color="000000"/>
              <w:right w:val="single" w:sz="18" w:space="0" w:color="000000"/>
            </w:tcBorders>
            <w:shd w:val="clear" w:color="auto" w:fill="auto"/>
          </w:tcPr>
          <w:p w:rsidR="00417BDA" w:rsidRDefault="00417BDA">
            <w:pPr>
              <w:snapToGrid w:val="0"/>
              <w:jc w:val="right"/>
              <w:rPr>
                <w:sz w:val="22"/>
                <w:szCs w:val="22"/>
              </w:rPr>
            </w:pPr>
          </w:p>
        </w:tc>
      </w:tr>
      <w:tr w:rsidR="00417BDA" w:rsidTr="002C2212">
        <w:trPr>
          <w:gridAfter w:val="1"/>
          <w:wAfter w:w="44" w:type="dxa"/>
          <w:tblHeader/>
        </w:trPr>
        <w:tc>
          <w:tcPr>
            <w:tcW w:w="1638" w:type="dxa"/>
            <w:gridSpan w:val="2"/>
            <w:tcBorders>
              <w:top w:val="single" w:sz="6" w:space="0" w:color="000000"/>
              <w:left w:val="single" w:sz="18" w:space="0" w:color="000000"/>
              <w:bottom w:val="single" w:sz="6" w:space="0" w:color="000000"/>
            </w:tcBorders>
            <w:shd w:val="clear" w:color="auto" w:fill="auto"/>
          </w:tcPr>
          <w:p w:rsidR="00417BDA" w:rsidRDefault="00417BDA">
            <w:pPr>
              <w:snapToGrid w:val="0"/>
              <w:jc w:val="right"/>
              <w:rPr>
                <w:sz w:val="22"/>
                <w:szCs w:val="22"/>
              </w:rPr>
            </w:pPr>
            <w:r>
              <w:rPr>
                <w:sz w:val="22"/>
                <w:szCs w:val="22"/>
              </w:rPr>
              <w:t xml:space="preserve"> Editor/ Author:</w:t>
            </w:r>
          </w:p>
        </w:tc>
        <w:tc>
          <w:tcPr>
            <w:tcW w:w="7325" w:type="dxa"/>
            <w:gridSpan w:val="8"/>
            <w:tcBorders>
              <w:top w:val="single" w:sz="6" w:space="0" w:color="000000"/>
              <w:bottom w:val="single" w:sz="6" w:space="0" w:color="000000"/>
              <w:right w:val="single" w:sz="18" w:space="0" w:color="000000"/>
            </w:tcBorders>
            <w:shd w:val="clear" w:color="auto" w:fill="auto"/>
          </w:tcPr>
          <w:p w:rsidR="00417BDA" w:rsidRDefault="00971341" w:rsidP="003F44F9">
            <w:pPr>
              <w:rPr>
                <w:b/>
                <w:bCs/>
                <w:sz w:val="22"/>
                <w:szCs w:val="22"/>
                <w:u w:val="single"/>
              </w:rPr>
            </w:pPr>
            <w:r>
              <w:rPr>
                <w:sz w:val="22"/>
                <w:szCs w:val="22"/>
              </w:rPr>
              <w:t>Woody Beeler</w:t>
            </w:r>
          </w:p>
        </w:tc>
      </w:tr>
      <w:tr w:rsidR="00417BDA" w:rsidTr="002C2212">
        <w:trPr>
          <w:gridAfter w:val="1"/>
          <w:wAfter w:w="44" w:type="dxa"/>
          <w:tblHeader/>
        </w:trPr>
        <w:tc>
          <w:tcPr>
            <w:tcW w:w="2178" w:type="dxa"/>
            <w:gridSpan w:val="4"/>
            <w:tcBorders>
              <w:top w:val="single" w:sz="6" w:space="0" w:color="000000"/>
              <w:left w:val="single" w:sz="18" w:space="0" w:color="000000"/>
              <w:bottom w:val="single" w:sz="18" w:space="0" w:color="000000"/>
            </w:tcBorders>
            <w:shd w:val="clear" w:color="auto" w:fill="auto"/>
          </w:tcPr>
          <w:p w:rsidR="00417BDA" w:rsidRDefault="00417BDA">
            <w:pPr>
              <w:spacing w:before="120" w:after="120"/>
              <w:jc w:val="right"/>
              <w:rPr>
                <w:sz w:val="22"/>
                <w:szCs w:val="22"/>
              </w:rPr>
            </w:pPr>
            <w:r>
              <w:rPr>
                <w:b/>
                <w:bCs/>
                <w:sz w:val="22"/>
                <w:szCs w:val="22"/>
                <w:u w:val="single"/>
              </w:rPr>
              <w:t xml:space="preserve">PROPOSALNAME: </w:t>
            </w:r>
          </w:p>
        </w:tc>
        <w:tc>
          <w:tcPr>
            <w:tcW w:w="6785" w:type="dxa"/>
            <w:gridSpan w:val="6"/>
            <w:tcBorders>
              <w:top w:val="single" w:sz="6" w:space="0" w:color="000000"/>
              <w:bottom w:val="single" w:sz="18" w:space="0" w:color="000000"/>
              <w:right w:val="single" w:sz="18" w:space="0" w:color="000000"/>
            </w:tcBorders>
            <w:shd w:val="clear" w:color="auto" w:fill="auto"/>
          </w:tcPr>
          <w:p w:rsidR="00417BDA" w:rsidRDefault="003F44F9">
            <w:pPr>
              <w:spacing w:before="120" w:after="120"/>
            </w:pPr>
            <w:r>
              <w:rPr>
                <w:sz w:val="22"/>
                <w:szCs w:val="22"/>
              </w:rPr>
              <w:t xml:space="preserve">Correct Flawed </w:t>
            </w:r>
            <w:proofErr w:type="spellStart"/>
            <w:r>
              <w:rPr>
                <w:sz w:val="22"/>
                <w:szCs w:val="22"/>
              </w:rPr>
              <w:t>xhtml</w:t>
            </w:r>
            <w:proofErr w:type="spellEnd"/>
            <w:r>
              <w:rPr>
                <w:sz w:val="22"/>
                <w:szCs w:val="22"/>
              </w:rPr>
              <w:t xml:space="preserve"> Markup that causes descriptions to be incorrectly rendered.</w:t>
            </w:r>
          </w:p>
        </w:tc>
      </w:tr>
      <w:bookmarkStart w:id="4" w:name="__Fieldmark__6388_2127391326"/>
      <w:tr w:rsidR="00417BDA" w:rsidTr="002C2212">
        <w:trPr>
          <w:gridAfter w:val="1"/>
          <w:wAfter w:w="44" w:type="dxa"/>
        </w:trPr>
        <w:tc>
          <w:tcPr>
            <w:tcW w:w="8963" w:type="dxa"/>
            <w:gridSpan w:val="10"/>
            <w:tcBorders>
              <w:left w:val="single" w:sz="18" w:space="0" w:color="000000"/>
              <w:bottom w:val="single" w:sz="18" w:space="0" w:color="000000"/>
              <w:right w:val="single" w:sz="18" w:space="0" w:color="000000"/>
            </w:tcBorders>
            <w:shd w:val="clear" w:color="auto" w:fill="auto"/>
          </w:tcPr>
          <w:p w:rsidR="00417BDA" w:rsidRDefault="004F7669">
            <w:pPr>
              <w:tabs>
                <w:tab w:val="left" w:pos="3600"/>
                <w:tab w:val="left" w:pos="5040"/>
              </w:tabs>
            </w:pPr>
            <w:r>
              <w:fldChar w:fldCharType="begin">
                <w:ffData>
                  <w:name w:val=""/>
                  <w:enabled/>
                  <w:calcOnExit w:val="0"/>
                  <w:checkBox>
                    <w:sizeAuto/>
                    <w:default w:val="0"/>
                    <w:checked w:val="0"/>
                  </w:checkBox>
                </w:ffData>
              </w:fldChar>
            </w:r>
            <w:r w:rsidR="00417BDA">
              <w:instrText xml:space="preserve"> FORMCHECKBOX </w:instrText>
            </w:r>
            <w:r>
              <w:fldChar w:fldCharType="separate"/>
            </w:r>
            <w:r>
              <w:fldChar w:fldCharType="end"/>
            </w:r>
            <w:bookmarkEnd w:id="4"/>
            <w:r w:rsidR="00417BDA">
              <w:rPr>
                <w:rFonts w:ascii="Arial" w:hAnsi="Arial" w:cs="Arial"/>
                <w:sz w:val="20"/>
                <w:szCs w:val="22"/>
              </w:rPr>
              <w:t xml:space="preserve"> Class Model Change</w:t>
            </w:r>
            <w:r w:rsidR="00417BDA">
              <w:rPr>
                <w:rFonts w:ascii="Arial" w:hAnsi="Arial" w:cs="Arial"/>
                <w:sz w:val="20"/>
                <w:szCs w:val="22"/>
              </w:rPr>
              <w:tab/>
            </w:r>
            <w:r>
              <w:fldChar w:fldCharType="begin">
                <w:ffData>
                  <w:name w:val=""/>
                  <w:enabled/>
                  <w:calcOnExit w:val="0"/>
                  <w:checkBox>
                    <w:sizeAuto/>
                    <w:default w:val="0"/>
                  </w:checkBox>
                </w:ffData>
              </w:fldChar>
            </w:r>
            <w:r w:rsidR="003F44F9">
              <w:instrText xml:space="preserve"> FORMCHECKBOX </w:instrText>
            </w:r>
            <w:r>
              <w:fldChar w:fldCharType="separate"/>
            </w:r>
            <w:r>
              <w:fldChar w:fldCharType="end"/>
            </w:r>
            <w:r w:rsidR="00417BDA">
              <w:rPr>
                <w:rFonts w:ascii="Arial" w:hAnsi="Arial" w:cs="Arial"/>
                <w:sz w:val="20"/>
                <w:szCs w:val="22"/>
              </w:rPr>
              <w:t xml:space="preserve"> Structural Vocabulary Change</w:t>
            </w:r>
          </w:p>
          <w:bookmarkStart w:id="5" w:name="__Fieldmark__6390_2127391326"/>
          <w:p w:rsidR="00417BDA" w:rsidRDefault="004F7669" w:rsidP="003F44F9">
            <w:pPr>
              <w:tabs>
                <w:tab w:val="left" w:pos="3600"/>
                <w:tab w:val="left" w:pos="5040"/>
              </w:tabs>
            </w:pPr>
            <w:r>
              <w:fldChar w:fldCharType="begin">
                <w:ffData>
                  <w:name w:val=""/>
                  <w:enabled/>
                  <w:calcOnExit w:val="0"/>
                  <w:checkBox>
                    <w:sizeAuto/>
                    <w:default w:val="0"/>
                    <w:checked w:val="0"/>
                  </w:checkBox>
                </w:ffData>
              </w:fldChar>
            </w:r>
            <w:r w:rsidR="00417BDA">
              <w:instrText xml:space="preserve"> FORMCHECKBOX </w:instrText>
            </w:r>
            <w:r>
              <w:fldChar w:fldCharType="separate"/>
            </w:r>
            <w:r>
              <w:fldChar w:fldCharType="end"/>
            </w:r>
            <w:bookmarkEnd w:id="5"/>
            <w:r w:rsidR="00417BDA">
              <w:rPr>
                <w:rFonts w:ascii="Arial" w:hAnsi="Arial" w:cs="Arial"/>
                <w:sz w:val="20"/>
                <w:szCs w:val="22"/>
              </w:rPr>
              <w:t xml:space="preserve"> </w:t>
            </w:r>
            <w:proofErr w:type="spellStart"/>
            <w:r w:rsidR="00417BDA">
              <w:rPr>
                <w:rFonts w:ascii="Arial" w:hAnsi="Arial" w:cs="Arial"/>
                <w:sz w:val="20"/>
                <w:szCs w:val="22"/>
              </w:rPr>
              <w:t>Datatypes</w:t>
            </w:r>
            <w:proofErr w:type="spellEnd"/>
            <w:r w:rsidR="00417BDA">
              <w:rPr>
                <w:rFonts w:ascii="Arial" w:hAnsi="Arial" w:cs="Arial"/>
                <w:sz w:val="20"/>
                <w:szCs w:val="22"/>
              </w:rPr>
              <w:t xml:space="preserve"> Change</w:t>
            </w:r>
            <w:r w:rsidR="00417BDA">
              <w:rPr>
                <w:rFonts w:ascii="Arial" w:hAnsi="Arial" w:cs="Arial"/>
                <w:sz w:val="20"/>
                <w:szCs w:val="22"/>
              </w:rPr>
              <w:tab/>
            </w:r>
            <w:r>
              <w:fldChar w:fldCharType="begin">
                <w:ffData>
                  <w:name w:val=""/>
                  <w:enabled/>
                  <w:calcOnExit w:val="0"/>
                  <w:checkBox>
                    <w:sizeAuto/>
                    <w:default w:val="1"/>
                  </w:checkBox>
                </w:ffData>
              </w:fldChar>
            </w:r>
            <w:r w:rsidR="003F44F9">
              <w:instrText xml:space="preserve"> FORMCHECKBOX </w:instrText>
            </w:r>
            <w:r>
              <w:fldChar w:fldCharType="separate"/>
            </w:r>
            <w:r>
              <w:fldChar w:fldCharType="end"/>
            </w:r>
            <w:r w:rsidR="00417BDA">
              <w:rPr>
                <w:rFonts w:ascii="Arial" w:hAnsi="Arial" w:cs="Arial"/>
                <w:sz w:val="20"/>
                <w:szCs w:val="22"/>
              </w:rPr>
              <w:t xml:space="preserve"> Other Vocabulary Change</w:t>
            </w:r>
          </w:p>
        </w:tc>
      </w:tr>
    </w:tbl>
    <w:p w:rsidR="00417BDA" w:rsidRDefault="00417BDA"/>
    <w:p w:rsidR="00417BDA" w:rsidRDefault="00417BDA">
      <w:pPr>
        <w:pStyle w:val="Heading2"/>
      </w:pPr>
      <w:r>
        <w:rPr>
          <w:rFonts w:ascii="Arial" w:hAnsi="Arial" w:cs="Arial"/>
          <w:szCs w:val="24"/>
          <w:u w:val="single"/>
        </w:rPr>
        <w:t>SUMMARY RECOMMENDATION</w:t>
      </w:r>
    </w:p>
    <w:p w:rsidR="00417BDA" w:rsidRDefault="003F44F9" w:rsidP="003F44F9">
      <w:pPr>
        <w:pStyle w:val="BodyText"/>
      </w:pPr>
      <w:r>
        <w:t xml:space="preserve">Recent analysis of the descriptions in the Core </w:t>
      </w:r>
      <w:proofErr w:type="spellStart"/>
      <w:r>
        <w:t>Mif</w:t>
      </w:r>
      <w:proofErr w:type="spellEnd"/>
      <w:r>
        <w:t xml:space="preserve"> revealed five descriptions that are rendered with the </w:t>
      </w:r>
      <w:proofErr w:type="spellStart"/>
      <w:r>
        <w:t>xhtml</w:t>
      </w:r>
      <w:proofErr w:type="spellEnd"/>
      <w:r>
        <w:t xml:space="preserve"> markup “escaped” as &amp;</w:t>
      </w:r>
      <w:proofErr w:type="spellStart"/>
      <w:r>
        <w:t>lt</w:t>
      </w:r>
      <w:proofErr w:type="gramStart"/>
      <w:r>
        <w:t>;p</w:t>
      </w:r>
      <w:proofErr w:type="gramEnd"/>
      <w:r>
        <w:t>&amp;gt</w:t>
      </w:r>
      <w:proofErr w:type="spellEnd"/>
      <w:r>
        <w:t xml:space="preserve">; rather than &lt;p&gt;.  These occurred because the source files used to update the data base contained invalid </w:t>
      </w:r>
      <w:proofErr w:type="spellStart"/>
      <w:r>
        <w:t>xhtml</w:t>
      </w:r>
      <w:proofErr w:type="spellEnd"/>
      <w:r>
        <w:t xml:space="preserve"> markup.  This proposal seeks to correct those five. </w:t>
      </w:r>
    </w:p>
    <w:p w:rsidR="00417BDA" w:rsidRDefault="00417BDA">
      <w:pPr>
        <w:pStyle w:val="BodyText"/>
      </w:pPr>
    </w:p>
    <w:p w:rsidR="00417BDA" w:rsidRDefault="00417BDA"/>
    <w:p w:rsidR="00417BDA" w:rsidRDefault="00417BDA">
      <w:pPr>
        <w:shd w:val="clear" w:color="auto" w:fill="FFFF00"/>
        <w:rPr>
          <w:rFonts w:ascii="Arial" w:hAnsi="Arial" w:cs="Arial"/>
          <w:sz w:val="20"/>
        </w:rPr>
      </w:pPr>
      <w:r>
        <w:rPr>
          <w:rFonts w:ascii="Arial" w:hAnsi="Arial" w:cs="Arial"/>
          <w:b/>
          <w:bCs/>
          <w:sz w:val="22"/>
          <w:u w:val="single"/>
        </w:rPr>
        <w:t>VOCABULARY OBJECTS CHANGE SUMMARY</w:t>
      </w:r>
    </w:p>
    <w:p w:rsidR="00417BDA" w:rsidRDefault="00417BDA">
      <w:pPr>
        <w:shd w:val="clear" w:color="auto" w:fill="FFFF00"/>
        <w:rPr>
          <w:b/>
          <w:sz w:val="20"/>
          <w:szCs w:val="20"/>
        </w:rPr>
      </w:pPr>
      <w:r>
        <w:rPr>
          <w:rFonts w:ascii="Arial" w:hAnsi="Arial" w:cs="Arial"/>
          <w:sz w:val="20"/>
        </w:rPr>
        <w:t>&lt;&lt;REQUIRED – fill in the numbers in the rightmost three columns that total the number of vocabulary changes in the proposal.  This is used to cross-check the accuracy of capturing and applying the requested changes&gt;&gt;</w:t>
      </w:r>
    </w:p>
    <w:tbl>
      <w:tblPr>
        <w:tblW w:w="0" w:type="auto"/>
        <w:tblInd w:w="188" w:type="dxa"/>
        <w:tblLayout w:type="fixed"/>
        <w:tblLook w:val="0000"/>
      </w:tblPr>
      <w:tblGrid>
        <w:gridCol w:w="990"/>
        <w:gridCol w:w="3286"/>
        <w:gridCol w:w="1034"/>
        <w:gridCol w:w="1260"/>
        <w:gridCol w:w="1280"/>
      </w:tblGrid>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b/>
                <w:sz w:val="20"/>
                <w:szCs w:val="20"/>
              </w:rPr>
            </w:pPr>
            <w:r>
              <w:rPr>
                <w:b/>
                <w:sz w:val="20"/>
                <w:szCs w:val="20"/>
              </w:rPr>
              <w:t>Abbrev.</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b/>
                <w:sz w:val="20"/>
                <w:szCs w:val="20"/>
              </w:rPr>
            </w:pPr>
            <w:r>
              <w:rPr>
                <w:b/>
                <w:sz w:val="20"/>
                <w:szCs w:val="20"/>
              </w:rPr>
              <w:t>Description</w:t>
            </w:r>
          </w:p>
        </w:tc>
        <w:tc>
          <w:tcPr>
            <w:tcW w:w="1034"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b/>
                <w:sz w:val="20"/>
                <w:szCs w:val="20"/>
              </w:rPr>
            </w:pPr>
            <w:r>
              <w:rPr>
                <w:b/>
                <w:sz w:val="20"/>
                <w:szCs w:val="20"/>
              </w:rPr>
              <w:t># to add</w:t>
            </w: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b/>
                <w:sz w:val="20"/>
                <w:szCs w:val="20"/>
              </w:rPr>
            </w:pPr>
            <w:r>
              <w:rPr>
                <w:b/>
                <w:sz w:val="20"/>
                <w:szCs w:val="20"/>
              </w:rPr>
              <w:t># to remove</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jc w:val="center"/>
              <w:rPr>
                <w:sz w:val="20"/>
                <w:szCs w:val="20"/>
              </w:rPr>
            </w:pPr>
            <w:r>
              <w:rPr>
                <w:b/>
                <w:sz w:val="20"/>
                <w:szCs w:val="20"/>
              </w:rPr>
              <w:t># to change</w:t>
            </w:r>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D</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Concept Domains</w:t>
            </w:r>
          </w:p>
        </w:tc>
        <w:tc>
          <w:tcPr>
            <w:tcW w:w="1034"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3F44F9">
            <w:pPr>
              <w:shd w:val="clear" w:color="auto" w:fill="FFFF00"/>
              <w:snapToGrid w:val="0"/>
              <w:jc w:val="center"/>
              <w:rPr>
                <w:sz w:val="20"/>
                <w:szCs w:val="20"/>
              </w:rPr>
            </w:pPr>
            <w:r>
              <w:rPr>
                <w:sz w:val="20"/>
                <w:szCs w:val="20"/>
              </w:rPr>
              <w:t>1</w:t>
            </w:r>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S</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Code Systems</w:t>
            </w:r>
          </w:p>
        </w:tc>
        <w:tc>
          <w:tcPr>
            <w:tcW w:w="1034"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snapToGrid w:val="0"/>
              <w:jc w:val="center"/>
              <w:rPr>
                <w:sz w:val="20"/>
                <w:szCs w:val="20"/>
              </w:rPr>
            </w:pPr>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C</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Concept Codes in a Code System</w:t>
            </w:r>
          </w:p>
        </w:tc>
        <w:tc>
          <w:tcPr>
            <w:tcW w:w="1034" w:type="dxa"/>
            <w:tcBorders>
              <w:top w:val="single" w:sz="4" w:space="0" w:color="000000"/>
              <w:left w:val="single" w:sz="4" w:space="0" w:color="000000"/>
              <w:bottom w:val="single" w:sz="4" w:space="0" w:color="000000"/>
            </w:tcBorders>
            <w:shd w:val="clear" w:color="auto" w:fill="auto"/>
          </w:tcPr>
          <w:p w:rsidR="00417BDA" w:rsidRDefault="00417BDA" w:rsidP="00D269A0">
            <w:pPr>
              <w:shd w:val="clear" w:color="auto" w:fill="FFFF00"/>
              <w:jc w:val="center"/>
              <w:rPr>
                <w:sz w:val="20"/>
                <w:szCs w:val="20"/>
              </w:rPr>
            </w:pP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3F44F9">
            <w:pPr>
              <w:shd w:val="clear" w:color="auto" w:fill="FFFF00"/>
              <w:snapToGrid w:val="0"/>
              <w:jc w:val="center"/>
              <w:rPr>
                <w:sz w:val="20"/>
                <w:szCs w:val="20"/>
              </w:rPr>
            </w:pPr>
            <w:r>
              <w:rPr>
                <w:sz w:val="20"/>
                <w:szCs w:val="20"/>
              </w:rPr>
              <w:t>4</w:t>
            </w:r>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V</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Value Sets</w:t>
            </w:r>
          </w:p>
        </w:tc>
        <w:tc>
          <w:tcPr>
            <w:tcW w:w="1034"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snapToGrid w:val="0"/>
              <w:jc w:val="center"/>
              <w:rPr>
                <w:sz w:val="20"/>
                <w:szCs w:val="20"/>
              </w:rPr>
            </w:pPr>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B</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Context Bindings</w:t>
            </w:r>
          </w:p>
        </w:tc>
        <w:tc>
          <w:tcPr>
            <w:tcW w:w="1034"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snapToGrid w:val="0"/>
              <w:jc w:val="center"/>
              <w:rPr>
                <w:sz w:val="20"/>
                <w:szCs w:val="20"/>
              </w:rPr>
            </w:pPr>
          </w:p>
        </w:tc>
      </w:tr>
    </w:tbl>
    <w:p w:rsidR="00417BDA" w:rsidRDefault="00417BDA">
      <w:pPr>
        <w:shd w:val="clear" w:color="auto" w:fill="FFFF00"/>
      </w:pPr>
    </w:p>
    <w:p w:rsidR="00417BDA" w:rsidRDefault="00417BDA"/>
    <w:p w:rsidR="00417BDA" w:rsidRDefault="00417BDA"/>
    <w:tbl>
      <w:tblPr>
        <w:tblW w:w="0" w:type="auto"/>
        <w:tblInd w:w="-30" w:type="dxa"/>
        <w:tblLayout w:type="fixed"/>
        <w:tblLook w:val="0000"/>
      </w:tblPr>
      <w:tblGrid>
        <w:gridCol w:w="1553"/>
        <w:gridCol w:w="3521"/>
        <w:gridCol w:w="4048"/>
        <w:gridCol w:w="30"/>
      </w:tblGrid>
      <w:tr w:rsidR="00417BDA">
        <w:trPr>
          <w:gridAfter w:val="1"/>
          <w:wAfter w:w="30" w:type="dxa"/>
        </w:trPr>
        <w:tc>
          <w:tcPr>
            <w:tcW w:w="9122" w:type="dxa"/>
            <w:gridSpan w:val="3"/>
            <w:tcBorders>
              <w:top w:val="single" w:sz="18" w:space="0" w:color="000000"/>
            </w:tcBorders>
            <w:shd w:val="clear" w:color="auto" w:fill="auto"/>
          </w:tcPr>
          <w:p w:rsidR="00417BDA" w:rsidRDefault="00417BDA">
            <w:pPr>
              <w:spacing w:before="240"/>
              <w:rPr>
                <w:sz w:val="22"/>
              </w:rPr>
            </w:pPr>
            <w:r>
              <w:rPr>
                <w:rFonts w:ascii="Arial" w:hAnsi="Arial" w:cs="Arial"/>
                <w:b/>
                <w:bCs/>
                <w:sz w:val="22"/>
                <w:szCs w:val="22"/>
                <w:u w:val="single"/>
              </w:rPr>
              <w:t>POSITION OF CONCERNED ORGANIZATIONS:</w:t>
            </w:r>
          </w:p>
          <w:p w:rsidR="00417BDA" w:rsidRDefault="00417BDA">
            <w:pPr>
              <w:rPr>
                <w:b/>
                <w:bCs/>
                <w:sz w:val="16"/>
                <w:szCs w:val="16"/>
              </w:rPr>
            </w:pPr>
            <w:r>
              <w:rPr>
                <w:sz w:val="22"/>
              </w:rPr>
              <w:t xml:space="preserve">&lt;&lt;REQUIRED - This table should contain one row for each organization (e.g., TC, SIG, </w:t>
            </w:r>
            <w:proofErr w:type="gramStart"/>
            <w:r>
              <w:rPr>
                <w:sz w:val="22"/>
              </w:rPr>
              <w:t>other</w:t>
            </w:r>
            <w:proofErr w:type="gramEnd"/>
            <w:r>
              <w:rPr>
                <w:sz w:val="22"/>
              </w:rPr>
              <w:t xml:space="preserve"> SDO) known to be interested, and should outline any consultation with – and feedback from – the organization.  Overwrite the examples below. &gt;&gt;</w:t>
            </w:r>
          </w:p>
        </w:tc>
      </w:tr>
      <w:tr w:rsidR="00417BDA">
        <w:tc>
          <w:tcPr>
            <w:tcW w:w="1553" w:type="dxa"/>
            <w:tcBorders>
              <w:top w:val="single" w:sz="12" w:space="0" w:color="000000"/>
              <w:left w:val="single" w:sz="12" w:space="0" w:color="000000"/>
              <w:bottom w:val="single" w:sz="6" w:space="0" w:color="000000"/>
            </w:tcBorders>
            <w:shd w:val="clear" w:color="auto" w:fill="auto"/>
          </w:tcPr>
          <w:p w:rsidR="00417BDA" w:rsidRDefault="00417BDA">
            <w:pPr>
              <w:snapToGrid w:val="0"/>
              <w:rPr>
                <w:b/>
                <w:bCs/>
                <w:sz w:val="16"/>
                <w:szCs w:val="16"/>
              </w:rPr>
            </w:pPr>
          </w:p>
          <w:p w:rsidR="00417BDA" w:rsidRDefault="00417BDA">
            <w:pPr>
              <w:rPr>
                <w:b/>
                <w:bCs/>
                <w:sz w:val="16"/>
                <w:szCs w:val="16"/>
              </w:rPr>
            </w:pPr>
            <w:r>
              <w:rPr>
                <w:b/>
                <w:bCs/>
                <w:sz w:val="16"/>
                <w:szCs w:val="16"/>
              </w:rPr>
              <w:t>ORG</w:t>
            </w:r>
          </w:p>
        </w:tc>
        <w:tc>
          <w:tcPr>
            <w:tcW w:w="3521" w:type="dxa"/>
            <w:tcBorders>
              <w:top w:val="single" w:sz="12" w:space="0" w:color="000000"/>
              <w:left w:val="single" w:sz="6" w:space="0" w:color="000000"/>
              <w:bottom w:val="single" w:sz="6" w:space="0" w:color="000000"/>
            </w:tcBorders>
            <w:shd w:val="clear" w:color="auto" w:fill="auto"/>
          </w:tcPr>
          <w:p w:rsidR="00417BDA" w:rsidRDefault="00417BDA">
            <w:pPr>
              <w:snapToGrid w:val="0"/>
              <w:rPr>
                <w:b/>
                <w:bCs/>
                <w:sz w:val="16"/>
                <w:szCs w:val="16"/>
              </w:rPr>
            </w:pPr>
          </w:p>
          <w:p w:rsidR="00417BDA" w:rsidRDefault="00417BDA">
            <w:pPr>
              <w:rPr>
                <w:b/>
                <w:bCs/>
                <w:sz w:val="16"/>
                <w:szCs w:val="16"/>
              </w:rPr>
            </w:pPr>
            <w:r>
              <w:rPr>
                <w:b/>
                <w:bCs/>
                <w:sz w:val="16"/>
                <w:szCs w:val="16"/>
              </w:rPr>
              <w:t>RECOMMENDATION APPROVAL STATUS</w:t>
            </w:r>
          </w:p>
        </w:tc>
        <w:tc>
          <w:tcPr>
            <w:tcW w:w="4078" w:type="dxa"/>
            <w:gridSpan w:val="2"/>
            <w:tcBorders>
              <w:top w:val="single" w:sz="12" w:space="0" w:color="000000"/>
              <w:left w:val="single" w:sz="6" w:space="0" w:color="000000"/>
              <w:bottom w:val="single" w:sz="6" w:space="0" w:color="000000"/>
              <w:right w:val="single" w:sz="12" w:space="0" w:color="000000"/>
            </w:tcBorders>
            <w:shd w:val="clear" w:color="auto" w:fill="auto"/>
          </w:tcPr>
          <w:p w:rsidR="00417BDA" w:rsidRDefault="00417BDA">
            <w:pPr>
              <w:snapToGrid w:val="0"/>
              <w:rPr>
                <w:b/>
                <w:bCs/>
                <w:sz w:val="16"/>
                <w:szCs w:val="16"/>
              </w:rPr>
            </w:pPr>
          </w:p>
          <w:p w:rsidR="00417BDA" w:rsidRDefault="00417BDA">
            <w:pPr>
              <w:rPr>
                <w:sz w:val="20"/>
              </w:rPr>
            </w:pPr>
            <w:r>
              <w:rPr>
                <w:b/>
                <w:bCs/>
                <w:sz w:val="16"/>
                <w:szCs w:val="16"/>
              </w:rPr>
              <w:t>AFFECTED ELEMENTS OF INTEREST TO ORG</w:t>
            </w:r>
          </w:p>
        </w:tc>
      </w:tr>
      <w:tr w:rsidR="00417BDA">
        <w:tc>
          <w:tcPr>
            <w:tcW w:w="1553" w:type="dxa"/>
            <w:tcBorders>
              <w:top w:val="single" w:sz="6" w:space="0" w:color="000000"/>
              <w:left w:val="single" w:sz="12" w:space="0" w:color="000000"/>
            </w:tcBorders>
            <w:shd w:val="clear" w:color="auto" w:fill="auto"/>
          </w:tcPr>
          <w:p w:rsidR="00417BDA" w:rsidRDefault="00417BDA">
            <w:pPr>
              <w:rPr>
                <w:sz w:val="20"/>
              </w:rPr>
            </w:pPr>
            <w:r>
              <w:rPr>
                <w:sz w:val="20"/>
              </w:rPr>
              <w:t>Modeling and Methodology</w:t>
            </w:r>
          </w:p>
        </w:tc>
        <w:tc>
          <w:tcPr>
            <w:tcW w:w="3521" w:type="dxa"/>
            <w:tcBorders>
              <w:top w:val="single" w:sz="6" w:space="0" w:color="000000"/>
              <w:left w:val="single" w:sz="6" w:space="0" w:color="000000"/>
            </w:tcBorders>
            <w:shd w:val="clear" w:color="auto" w:fill="auto"/>
          </w:tcPr>
          <w:p w:rsidR="00417BDA" w:rsidRDefault="003F44F9" w:rsidP="003F44F9">
            <w:pPr>
              <w:snapToGrid w:val="0"/>
              <w:rPr>
                <w:sz w:val="20"/>
              </w:rPr>
            </w:pPr>
            <w:r>
              <w:rPr>
                <w:sz w:val="20"/>
              </w:rPr>
              <w:t>Not yet submitted</w:t>
            </w:r>
          </w:p>
        </w:tc>
        <w:tc>
          <w:tcPr>
            <w:tcW w:w="4078" w:type="dxa"/>
            <w:gridSpan w:val="2"/>
            <w:tcBorders>
              <w:top w:val="single" w:sz="6" w:space="0" w:color="000000"/>
              <w:left w:val="single" w:sz="6" w:space="0" w:color="000000"/>
              <w:right w:val="single" w:sz="12" w:space="0" w:color="000000"/>
            </w:tcBorders>
            <w:shd w:val="clear" w:color="auto" w:fill="auto"/>
          </w:tcPr>
          <w:p w:rsidR="00417BDA" w:rsidRDefault="00417BDA">
            <w:r>
              <w:rPr>
                <w:sz w:val="20"/>
              </w:rPr>
              <w:t>N/A</w:t>
            </w:r>
          </w:p>
        </w:tc>
      </w:tr>
    </w:tbl>
    <w:p w:rsidR="00417BDA" w:rsidRDefault="00417BDA"/>
    <w:p w:rsidR="00417BDA" w:rsidRDefault="00417BDA">
      <w:pPr>
        <w:rPr>
          <w:rFonts w:ascii="Arial" w:hAnsi="Arial" w:cs="Arial"/>
          <w:b/>
          <w:bCs/>
          <w:sz w:val="22"/>
          <w:u w:val="single"/>
        </w:rPr>
      </w:pPr>
      <w:r>
        <w:rPr>
          <w:rFonts w:ascii="Arial" w:hAnsi="Arial" w:cs="Arial"/>
          <w:b/>
          <w:bCs/>
          <w:sz w:val="22"/>
          <w:u w:val="single"/>
        </w:rPr>
        <w:t>ISSUE:</w:t>
      </w:r>
    </w:p>
    <w:p w:rsidR="00417BDA" w:rsidRDefault="00417BDA">
      <w:pPr>
        <w:rPr>
          <w:rFonts w:ascii="Arial" w:hAnsi="Arial" w:cs="Arial"/>
          <w:b/>
          <w:bCs/>
          <w:sz w:val="22"/>
          <w:u w:val="single"/>
        </w:rPr>
      </w:pPr>
    </w:p>
    <w:p w:rsidR="00417BDA" w:rsidRDefault="00417BDA">
      <w:pPr>
        <w:spacing w:before="240"/>
        <w:rPr>
          <w:rFonts w:ascii="Arial" w:hAnsi="Arial" w:cs="Arial"/>
        </w:rPr>
      </w:pPr>
      <w:r>
        <w:rPr>
          <w:rFonts w:ascii="Arial" w:hAnsi="Arial" w:cs="Arial"/>
          <w:b/>
          <w:bCs/>
          <w:sz w:val="22"/>
          <w:szCs w:val="22"/>
          <w:u w:val="single"/>
        </w:rPr>
        <w:lastRenderedPageBreak/>
        <w:t>CURRENT STATE:</w:t>
      </w:r>
    </w:p>
    <w:p w:rsidR="00417BDA" w:rsidRDefault="003F44F9">
      <w:pPr>
        <w:pStyle w:val="FootnoteText"/>
        <w:rPr>
          <w:rFonts w:ascii="Arial" w:hAnsi="Arial" w:cs="Arial"/>
          <w:b/>
          <w:bCs/>
          <w:sz w:val="22"/>
          <w:szCs w:val="22"/>
          <w:u w:val="single"/>
        </w:rPr>
      </w:pPr>
      <w:r>
        <w:rPr>
          <w:rFonts w:ascii="Arial" w:hAnsi="Arial" w:cs="Arial"/>
          <w:szCs w:val="24"/>
        </w:rPr>
        <w:t>Five elements (one concept domain and four codes) contain escaped markup.</w:t>
      </w:r>
    </w:p>
    <w:p w:rsidR="00417BDA" w:rsidRDefault="00417BDA">
      <w:pPr>
        <w:spacing w:before="240"/>
      </w:pPr>
      <w:r>
        <w:rPr>
          <w:rFonts w:ascii="Arial" w:hAnsi="Arial" w:cs="Arial"/>
          <w:b/>
          <w:bCs/>
          <w:sz w:val="22"/>
          <w:szCs w:val="22"/>
          <w:u w:val="single"/>
        </w:rPr>
        <w:t>OPTIONS CONSIDERED</w:t>
      </w:r>
      <w:r>
        <w:rPr>
          <w:rFonts w:ascii="Arial" w:hAnsi="Arial" w:cs="Arial"/>
          <w:sz w:val="22"/>
          <w:szCs w:val="22"/>
        </w:rPr>
        <w:t>:</w:t>
      </w:r>
    </w:p>
    <w:p w:rsidR="00417BDA" w:rsidRDefault="003F44F9">
      <w:pPr>
        <w:pStyle w:val="BodyText"/>
      </w:pPr>
      <w:r>
        <w:t>Fix it</w:t>
      </w:r>
    </w:p>
    <w:p w:rsidR="00417BDA" w:rsidRDefault="00417BDA">
      <w:pPr>
        <w:pStyle w:val="BodyText"/>
      </w:pPr>
    </w:p>
    <w:p w:rsidR="00417BDA" w:rsidRDefault="00417BDA">
      <w:pPr>
        <w:pStyle w:val="BodyText"/>
        <w:rPr>
          <w:szCs w:val="22"/>
        </w:rPr>
      </w:pPr>
      <w:r>
        <w:rPr>
          <w:b/>
          <w:bCs/>
          <w:sz w:val="22"/>
          <w:szCs w:val="22"/>
          <w:u w:val="single"/>
        </w:rPr>
        <w:t>RATIONALE:</w:t>
      </w:r>
    </w:p>
    <w:p w:rsidR="00417BDA" w:rsidRDefault="00417BDA">
      <w:pPr>
        <w:pStyle w:val="BodyText"/>
        <w:rPr>
          <w:szCs w:val="22"/>
        </w:rPr>
      </w:pPr>
    </w:p>
    <w:p w:rsidR="00417BDA" w:rsidRDefault="003F44F9">
      <w:pPr>
        <w:pStyle w:val="BodyText"/>
        <w:numPr>
          <w:ilvl w:val="0"/>
          <w:numId w:val="4"/>
        </w:numPr>
        <w:rPr>
          <w:szCs w:val="22"/>
        </w:rPr>
      </w:pPr>
      <w:r>
        <w:t xml:space="preserve">Fixit because </w:t>
      </w:r>
      <w:proofErr w:type="gramStart"/>
      <w:r>
        <w:t>its</w:t>
      </w:r>
      <w:proofErr w:type="gramEnd"/>
      <w:r>
        <w:t xml:space="preserve"> ugly and wrong.</w:t>
      </w:r>
    </w:p>
    <w:p w:rsidR="00417BDA" w:rsidRDefault="00417BDA">
      <w:pPr>
        <w:pStyle w:val="BodyText"/>
        <w:rPr>
          <w:szCs w:val="22"/>
        </w:rPr>
      </w:pPr>
    </w:p>
    <w:p w:rsidR="00417BDA" w:rsidRDefault="00417BDA">
      <w:pPr>
        <w:pStyle w:val="BodyText"/>
        <w:rPr>
          <w:b/>
          <w:bCs/>
          <w:sz w:val="22"/>
          <w:szCs w:val="22"/>
          <w:u w:val="single"/>
        </w:rPr>
      </w:pPr>
      <w:r>
        <w:rPr>
          <w:b/>
          <w:bCs/>
          <w:sz w:val="22"/>
          <w:szCs w:val="22"/>
          <w:u w:val="single"/>
        </w:rPr>
        <w:t>RECOMMENDATION DETAILS:</w:t>
      </w:r>
    </w:p>
    <w:p w:rsidR="000870CC" w:rsidRPr="000870CC" w:rsidRDefault="003F44F9" w:rsidP="000870CC">
      <w:pPr>
        <w:pStyle w:val="BodyText"/>
        <w:rPr>
          <w:bCs/>
          <w:sz w:val="22"/>
          <w:szCs w:val="22"/>
        </w:rPr>
      </w:pPr>
      <w:r>
        <w:rPr>
          <w:b/>
          <w:bCs/>
          <w:sz w:val="22"/>
          <w:szCs w:val="22"/>
        </w:rPr>
        <w:t>The five elements that need fixing are:</w:t>
      </w:r>
    </w:p>
    <w:p w:rsidR="00D46585" w:rsidRPr="00D46585" w:rsidRDefault="00BA03C8" w:rsidP="000870CC">
      <w:pPr>
        <w:pStyle w:val="BodyText"/>
        <w:numPr>
          <w:ilvl w:val="0"/>
          <w:numId w:val="11"/>
        </w:numPr>
        <w:rPr>
          <w:bCs/>
          <w:sz w:val="22"/>
          <w:szCs w:val="22"/>
        </w:rPr>
      </w:pPr>
      <w:ins w:id="6" w:author="Karen Van Hentenryck (HL7)" w:date="2013-11-21T13:29:00Z">
        <w:r>
          <w:rPr>
            <w:bCs/>
            <w:sz w:val="22"/>
            <w:szCs w:val="22"/>
          </w:rPr>
          <w:t>I already deleted the first one, which is correct.</w:t>
        </w:r>
      </w:ins>
    </w:p>
    <w:p w:rsidR="00D46585" w:rsidRPr="00D46585" w:rsidRDefault="00D46585" w:rsidP="000870CC">
      <w:pPr>
        <w:pStyle w:val="BodyText"/>
        <w:numPr>
          <w:ilvl w:val="0"/>
          <w:numId w:val="11"/>
        </w:numPr>
        <w:rPr>
          <w:bCs/>
          <w:sz w:val="22"/>
          <w:szCs w:val="22"/>
        </w:rPr>
      </w:pPr>
    </w:p>
    <w:p w:rsidR="00D46585" w:rsidRPr="00D46585" w:rsidRDefault="00D46585" w:rsidP="000870CC">
      <w:pPr>
        <w:pStyle w:val="BodyText"/>
        <w:numPr>
          <w:ilvl w:val="0"/>
          <w:numId w:val="11"/>
        </w:numPr>
        <w:rPr>
          <w:bCs/>
          <w:sz w:val="22"/>
          <w:szCs w:val="22"/>
        </w:rPr>
      </w:pPr>
    </w:p>
    <w:p w:rsidR="00D46585" w:rsidRPr="00D46585" w:rsidRDefault="00D46585" w:rsidP="000870CC">
      <w:pPr>
        <w:pStyle w:val="BodyText"/>
        <w:numPr>
          <w:ilvl w:val="0"/>
          <w:numId w:val="11"/>
        </w:numPr>
        <w:rPr>
          <w:bCs/>
          <w:sz w:val="22"/>
          <w:szCs w:val="22"/>
        </w:rPr>
      </w:pPr>
    </w:p>
    <w:p w:rsidR="00D46585" w:rsidRPr="00D46585" w:rsidRDefault="00D46585" w:rsidP="000870CC">
      <w:pPr>
        <w:pStyle w:val="BodyText"/>
        <w:numPr>
          <w:ilvl w:val="0"/>
          <w:numId w:val="11"/>
        </w:numPr>
        <w:rPr>
          <w:bCs/>
          <w:sz w:val="22"/>
          <w:szCs w:val="22"/>
        </w:rPr>
      </w:pPr>
    </w:p>
    <w:p w:rsidR="00D46585" w:rsidRPr="00D46585" w:rsidRDefault="00D46585" w:rsidP="000870CC">
      <w:pPr>
        <w:pStyle w:val="BodyText"/>
        <w:numPr>
          <w:ilvl w:val="0"/>
          <w:numId w:val="11"/>
        </w:numPr>
        <w:rPr>
          <w:bCs/>
          <w:sz w:val="22"/>
          <w:szCs w:val="22"/>
        </w:rPr>
      </w:pPr>
    </w:p>
    <w:p w:rsidR="003F44F9" w:rsidRDefault="003F44F9" w:rsidP="000870CC">
      <w:pPr>
        <w:pStyle w:val="BodyText"/>
        <w:numPr>
          <w:ilvl w:val="0"/>
          <w:numId w:val="11"/>
        </w:numPr>
        <w:rPr>
          <w:bCs/>
          <w:sz w:val="22"/>
          <w:szCs w:val="22"/>
        </w:rPr>
      </w:pPr>
      <w:r w:rsidRPr="000870CC">
        <w:rPr>
          <w:b/>
          <w:bCs/>
          <w:sz w:val="22"/>
          <w:szCs w:val="22"/>
        </w:rPr>
        <w:t>Concept</w:t>
      </w:r>
      <w:r>
        <w:rPr>
          <w:bCs/>
          <w:sz w:val="22"/>
          <w:szCs w:val="22"/>
        </w:rPr>
        <w:t xml:space="preserve">: </w:t>
      </w:r>
      <w:proofErr w:type="spellStart"/>
      <w:r w:rsidRPr="003F44F9">
        <w:rPr>
          <w:bCs/>
          <w:sz w:val="22"/>
          <w:szCs w:val="22"/>
        </w:rPr>
        <w:t>ActCode._ActPrivacyLaw</w:t>
      </w:r>
      <w:proofErr w:type="spellEnd"/>
      <w:r w:rsidR="000870CC">
        <w:rPr>
          <w:bCs/>
          <w:sz w:val="22"/>
          <w:szCs w:val="22"/>
        </w:rPr>
        <w:t xml:space="preserve">.  Replace the existing description with the following.  </w:t>
      </w:r>
      <w:r w:rsidR="000870CC" w:rsidRPr="00F419CB">
        <w:rPr>
          <w:b/>
          <w:bCs/>
          <w:i/>
          <w:sz w:val="22"/>
          <w:szCs w:val="22"/>
          <w:u w:val="single"/>
        </w:rPr>
        <w:t>NOTE</w:t>
      </w:r>
      <w:r w:rsidR="000870CC" w:rsidRPr="00F419CB">
        <w:rPr>
          <w:b/>
          <w:bCs/>
          <w:i/>
          <w:sz w:val="22"/>
          <w:szCs w:val="22"/>
        </w:rPr>
        <w:t xml:space="preserve">: </w:t>
      </w:r>
      <w:r w:rsidR="00F419CB" w:rsidRPr="00F419CB">
        <w:rPr>
          <w:b/>
          <w:bCs/>
          <w:i/>
          <w:sz w:val="22"/>
          <w:szCs w:val="22"/>
        </w:rPr>
        <w:t>T</w:t>
      </w:r>
      <w:r w:rsidR="000870CC" w:rsidRPr="00F419CB">
        <w:rPr>
          <w:b/>
          <w:bCs/>
          <w:i/>
          <w:sz w:val="22"/>
          <w:szCs w:val="22"/>
        </w:rPr>
        <w:t>his will fix the markup, but the structure</w:t>
      </w:r>
      <w:r w:rsidR="00F419CB">
        <w:rPr>
          <w:b/>
          <w:bCs/>
          <w:i/>
          <w:sz w:val="22"/>
          <w:szCs w:val="22"/>
        </w:rPr>
        <w:t xml:space="preserve"> of the text still seems flawed, with “Note:” and “Description:” embedded in the text</w:t>
      </w:r>
      <w:bookmarkStart w:id="7" w:name="_GoBack"/>
      <w:bookmarkEnd w:id="7"/>
    </w:p>
    <w:p w:rsidR="000870CC" w:rsidRPr="00F419CB" w:rsidRDefault="000870CC" w:rsidP="000870CC">
      <w:pPr>
        <w:pStyle w:val="BodyText"/>
        <w:numPr>
          <w:ilvl w:val="1"/>
          <w:numId w:val="11"/>
        </w:numPr>
        <w:rPr>
          <w:rFonts w:ascii="Consolas" w:hAnsi="Consolas" w:cs="Consolas"/>
          <w:bCs/>
          <w:sz w:val="22"/>
          <w:szCs w:val="22"/>
        </w:rPr>
      </w:pPr>
      <w:r w:rsidRPr="00F419CB">
        <w:rPr>
          <w:rFonts w:ascii="Consolas" w:hAnsi="Consolas" w:cs="Consolas"/>
          <w:color w:val="0000FF"/>
          <w:szCs w:val="20"/>
          <w:highlight w:val="white"/>
          <w:lang w:eastAsia="en-US"/>
        </w:rPr>
        <w:t>&lt;</w:t>
      </w:r>
      <w:r w:rsidRPr="00F419CB">
        <w:rPr>
          <w:rFonts w:ascii="Consolas" w:hAnsi="Consolas" w:cs="Consolas"/>
          <w:color w:val="800000"/>
          <w:szCs w:val="20"/>
          <w:highlight w:val="white"/>
          <w:lang w:eastAsia="en-US"/>
        </w:rPr>
        <w:t>p</w:t>
      </w:r>
      <w:r w:rsidRPr="00F419CB">
        <w:rPr>
          <w:rFonts w:ascii="Consolas" w:hAnsi="Consolas" w:cs="Consolas"/>
          <w:color w:val="0000FF"/>
          <w:szCs w:val="20"/>
          <w:highlight w:val="white"/>
          <w:lang w:eastAsia="en-US"/>
        </w:rPr>
        <w:t>&gt;</w:t>
      </w:r>
      <w:r w:rsidRPr="00F419CB">
        <w:rPr>
          <w:rFonts w:ascii="Consolas" w:hAnsi="Consolas" w:cs="Consolas"/>
          <w:szCs w:val="20"/>
          <w:highlight w:val="white"/>
          <w:lang w:eastAsia="en-US"/>
        </w:rPr>
        <w:t xml:space="preserve"> A mandate, obligation, requirement, rule, or expectation characterizing the value or importance of a resource and may include its vulnerability. (Based on ISO7498-2:1989. Note: The vulnerability of personally identifiable sensitive information may be based on concerns that the unauthorized disclosure may result in social stigmatization or discrimination.) Description:  Types of Sensitivity policy that apply to Acts or Roles.  A sensitivity policy is adopted by an enterprise or group of enterprises (</w:t>
      </w:r>
      <w:proofErr w:type="gramStart"/>
      <w:r w:rsidRPr="00F419CB">
        <w:rPr>
          <w:rFonts w:ascii="Consolas" w:hAnsi="Consolas" w:cs="Consolas"/>
          <w:szCs w:val="20"/>
          <w:highlight w:val="white"/>
          <w:lang w:eastAsia="en-US"/>
        </w:rPr>
        <w:t>a  policy</w:t>
      </w:r>
      <w:proofErr w:type="gramEnd"/>
      <w:r w:rsidRPr="00F419CB">
        <w:rPr>
          <w:rFonts w:ascii="Consolas" w:hAnsi="Consolas" w:cs="Consolas"/>
          <w:szCs w:val="20"/>
          <w:highlight w:val="white"/>
          <w:lang w:eastAsia="en-US"/>
        </w:rPr>
        <w:t xml:space="preserve"> domain) through a formal data use agreement that stipulates the value, importance, and vulnerability of information. A sensitivity code representing a sensitivity policy may be associated with criteria such as categories of information or sets of information identifiers (e.g., a value set of clinical codes or branch in a code system hierarchy).   These criteria may in turn be used for the Policy Decision Point in a Security Engine.  A sensitivity code may be used to set the confidentiality code used on information about Acts and Roles to trigger the security mechanisms required to control how security principals (i.e., a person, a machine, a software application) may act on the information (e.g., collection, access, use, or disclosure). Sensitivity codes are never assigned to the transport or business envelope containing patient specific information being exchanged outside of a policy domain as this would disclose the information intended to be protected by the policy.  When sensitive information is exchanged with others outside of a policy domain, the confidentiality code on the transport or business envelope conveys </w:t>
      </w:r>
      <w:proofErr w:type="gramStart"/>
      <w:r w:rsidRPr="00F419CB">
        <w:rPr>
          <w:rFonts w:ascii="Consolas" w:hAnsi="Consolas" w:cs="Consolas"/>
          <w:szCs w:val="20"/>
          <w:highlight w:val="white"/>
          <w:lang w:eastAsia="en-US"/>
        </w:rPr>
        <w:t>the  receiver's</w:t>
      </w:r>
      <w:proofErr w:type="gramEnd"/>
      <w:r w:rsidRPr="00F419CB">
        <w:rPr>
          <w:rFonts w:ascii="Consolas" w:hAnsi="Consolas" w:cs="Consolas"/>
          <w:szCs w:val="20"/>
          <w:highlight w:val="white"/>
          <w:lang w:eastAsia="en-US"/>
        </w:rPr>
        <w:t xml:space="preserve"> responsibilities and indicates the how the information is to be safeguarded without unauthorized disclosure of the sensitive information.  This ensures that sensitive information is treated by receivers as the sender intends, accomplishing interoperability without point to point negotiations.</w:t>
      </w:r>
      <w:r w:rsidRPr="00F419CB">
        <w:rPr>
          <w:rFonts w:ascii="Consolas" w:hAnsi="Consolas" w:cs="Consolas"/>
          <w:color w:val="0000FF"/>
          <w:szCs w:val="20"/>
          <w:highlight w:val="white"/>
          <w:lang w:eastAsia="en-US"/>
        </w:rPr>
        <w:t>&lt;/</w:t>
      </w:r>
      <w:r w:rsidRPr="00F419CB">
        <w:rPr>
          <w:rFonts w:ascii="Consolas" w:hAnsi="Consolas" w:cs="Consolas"/>
          <w:color w:val="800000"/>
          <w:szCs w:val="20"/>
          <w:highlight w:val="white"/>
          <w:lang w:eastAsia="en-US"/>
        </w:rPr>
        <w:t>p</w:t>
      </w:r>
      <w:r w:rsidRPr="00F419CB">
        <w:rPr>
          <w:rFonts w:ascii="Consolas" w:hAnsi="Consolas" w:cs="Consolas"/>
          <w:color w:val="0000FF"/>
          <w:szCs w:val="20"/>
          <w:highlight w:val="white"/>
          <w:lang w:eastAsia="en-US"/>
        </w:rPr>
        <w:t>&gt;</w:t>
      </w:r>
    </w:p>
    <w:p w:rsidR="000870CC" w:rsidRPr="00F419CB" w:rsidRDefault="000870CC" w:rsidP="000870CC">
      <w:pPr>
        <w:pStyle w:val="BodyText"/>
        <w:numPr>
          <w:ilvl w:val="1"/>
          <w:numId w:val="11"/>
        </w:numPr>
        <w:rPr>
          <w:rFonts w:ascii="Consolas" w:hAnsi="Consolas" w:cs="Consolas"/>
          <w:bCs/>
          <w:sz w:val="22"/>
          <w:szCs w:val="22"/>
        </w:rPr>
      </w:pPr>
      <w:r w:rsidRPr="00F419CB">
        <w:rPr>
          <w:rFonts w:ascii="Consolas" w:hAnsi="Consolas" w:cs="Consolas"/>
          <w:color w:val="0000FF"/>
          <w:szCs w:val="20"/>
          <w:highlight w:val="white"/>
          <w:lang w:eastAsia="en-US"/>
        </w:rPr>
        <w:t>&lt;</w:t>
      </w:r>
      <w:r w:rsidRPr="00F419CB">
        <w:rPr>
          <w:rFonts w:ascii="Consolas" w:hAnsi="Consolas" w:cs="Consolas"/>
          <w:color w:val="800000"/>
          <w:szCs w:val="20"/>
          <w:highlight w:val="white"/>
          <w:lang w:eastAsia="en-US"/>
        </w:rPr>
        <w:t>p</w:t>
      </w:r>
      <w:r w:rsidRPr="00F419CB">
        <w:rPr>
          <w:rFonts w:ascii="Consolas" w:hAnsi="Consolas" w:cs="Consolas"/>
          <w:color w:val="0000FF"/>
          <w:szCs w:val="20"/>
          <w:highlight w:val="white"/>
          <w:lang w:eastAsia="en-US"/>
        </w:rPr>
        <w:t>&gt;&lt;</w:t>
      </w:r>
      <w:proofErr w:type="spellStart"/>
      <w:r w:rsidRPr="00F419CB">
        <w:rPr>
          <w:rFonts w:ascii="Consolas" w:hAnsi="Consolas" w:cs="Consolas"/>
          <w:color w:val="800000"/>
          <w:szCs w:val="20"/>
          <w:highlight w:val="white"/>
          <w:lang w:eastAsia="en-US"/>
        </w:rPr>
        <w:t>i</w:t>
      </w:r>
      <w:proofErr w:type="spellEnd"/>
      <w:r w:rsidRPr="00F419CB">
        <w:rPr>
          <w:rFonts w:ascii="Consolas" w:hAnsi="Consolas" w:cs="Consolas"/>
          <w:color w:val="0000FF"/>
          <w:szCs w:val="20"/>
          <w:highlight w:val="white"/>
          <w:lang w:eastAsia="en-US"/>
        </w:rPr>
        <w:t>&gt;</w:t>
      </w:r>
      <w:r w:rsidRPr="00F419CB">
        <w:rPr>
          <w:rFonts w:ascii="Consolas" w:hAnsi="Consolas" w:cs="Consolas"/>
          <w:szCs w:val="20"/>
          <w:highlight w:val="white"/>
          <w:lang w:eastAsia="en-US"/>
        </w:rPr>
        <w:t xml:space="preserve">Usage Note: </w:t>
      </w:r>
      <w:r w:rsidRPr="00F419CB">
        <w:rPr>
          <w:rFonts w:ascii="Consolas" w:hAnsi="Consolas" w:cs="Consolas"/>
          <w:color w:val="0000FF"/>
          <w:szCs w:val="20"/>
          <w:highlight w:val="white"/>
          <w:lang w:eastAsia="en-US"/>
        </w:rPr>
        <w:t>&lt;/</w:t>
      </w:r>
      <w:proofErr w:type="spellStart"/>
      <w:r w:rsidRPr="00F419CB">
        <w:rPr>
          <w:rFonts w:ascii="Consolas" w:hAnsi="Consolas" w:cs="Consolas"/>
          <w:color w:val="800000"/>
          <w:szCs w:val="20"/>
          <w:highlight w:val="white"/>
          <w:lang w:eastAsia="en-US"/>
        </w:rPr>
        <w:t>i</w:t>
      </w:r>
      <w:proofErr w:type="spellEnd"/>
      <w:r w:rsidRPr="00F419CB">
        <w:rPr>
          <w:rFonts w:ascii="Consolas" w:hAnsi="Consolas" w:cs="Consolas"/>
          <w:color w:val="0000FF"/>
          <w:szCs w:val="20"/>
          <w:highlight w:val="white"/>
          <w:lang w:eastAsia="en-US"/>
        </w:rPr>
        <w:t>&gt;</w:t>
      </w:r>
      <w:r w:rsidRPr="00F419CB">
        <w:rPr>
          <w:rFonts w:ascii="Consolas" w:hAnsi="Consolas" w:cs="Consolas"/>
          <w:szCs w:val="20"/>
          <w:highlight w:val="white"/>
          <w:lang w:eastAsia="en-US"/>
        </w:rPr>
        <w:t xml:space="preserve">Sensitivity codes are not useful for interoperability outside of a policy domain without an out-of-band agreement on semantics because sensitivity policies are </w:t>
      </w:r>
      <w:r w:rsidRPr="00F419CB">
        <w:rPr>
          <w:rFonts w:ascii="Consolas" w:hAnsi="Consolas" w:cs="Consolas"/>
          <w:szCs w:val="20"/>
          <w:highlight w:val="white"/>
          <w:lang w:eastAsia="en-US"/>
        </w:rPr>
        <w:lastRenderedPageBreak/>
        <w:t>typically localized and vary drastically across policy domains even for the same information category because of differing organizational business rules, security policies, and jurisdictional requirements.  For example, an employee sensitivity code (EMPL</w:t>
      </w:r>
      <w:proofErr w:type="gramStart"/>
      <w:r w:rsidRPr="00F419CB">
        <w:rPr>
          <w:rFonts w:ascii="Consolas" w:hAnsi="Consolas" w:cs="Consolas"/>
          <w:szCs w:val="20"/>
          <w:highlight w:val="white"/>
          <w:lang w:eastAsia="en-US"/>
        </w:rPr>
        <w:t>)  would</w:t>
      </w:r>
      <w:proofErr w:type="gramEnd"/>
      <w:r w:rsidRPr="00F419CB">
        <w:rPr>
          <w:rFonts w:ascii="Consolas" w:hAnsi="Consolas" w:cs="Consolas"/>
          <w:szCs w:val="20"/>
          <w:highlight w:val="white"/>
          <w:lang w:eastAsia="en-US"/>
        </w:rPr>
        <w:t xml:space="preserve"> make little sense for use outside of a policy domain.   The code "taboo" (TBOO) would rarely be useful outside of a policy domain unless there are jurisdictional requirements requiring that a provider disclose sensitive information to a patient directly.  Sensitivity codes may be more appropriate in a </w:t>
      </w:r>
      <w:proofErr w:type="gramStart"/>
      <w:r w:rsidRPr="00F419CB">
        <w:rPr>
          <w:rFonts w:ascii="Consolas" w:hAnsi="Consolas" w:cs="Consolas"/>
          <w:szCs w:val="20"/>
          <w:highlight w:val="white"/>
          <w:lang w:eastAsia="en-US"/>
        </w:rPr>
        <w:t>legacy  system's</w:t>
      </w:r>
      <w:proofErr w:type="gramEnd"/>
      <w:r w:rsidRPr="00F419CB">
        <w:rPr>
          <w:rFonts w:ascii="Consolas" w:hAnsi="Consolas" w:cs="Consolas"/>
          <w:szCs w:val="20"/>
          <w:highlight w:val="white"/>
          <w:lang w:eastAsia="en-US"/>
        </w:rPr>
        <w:t xml:space="preserve"> Master Files in order to notify those who access a patient's orders and observations about the sensitivity policies that apply.  Newer systems may have a security engine that uses </w:t>
      </w:r>
      <w:proofErr w:type="gramStart"/>
      <w:r w:rsidRPr="00F419CB">
        <w:rPr>
          <w:rFonts w:ascii="Consolas" w:hAnsi="Consolas" w:cs="Consolas"/>
          <w:szCs w:val="20"/>
          <w:highlight w:val="white"/>
          <w:lang w:eastAsia="en-US"/>
        </w:rPr>
        <w:t>a sensitivity policy criteria</w:t>
      </w:r>
      <w:proofErr w:type="gramEnd"/>
      <w:r w:rsidRPr="00F419CB">
        <w:rPr>
          <w:rFonts w:ascii="Consolas" w:hAnsi="Consolas" w:cs="Consolas"/>
          <w:szCs w:val="20"/>
          <w:highlight w:val="white"/>
          <w:lang w:eastAsia="en-US"/>
        </w:rPr>
        <w:t xml:space="preserve"> directly.  The </w:t>
      </w:r>
      <w:proofErr w:type="spellStart"/>
      <w:r w:rsidRPr="00F419CB">
        <w:rPr>
          <w:rFonts w:ascii="Consolas" w:hAnsi="Consolas" w:cs="Consolas"/>
          <w:szCs w:val="20"/>
          <w:highlight w:val="white"/>
          <w:lang w:eastAsia="en-US"/>
        </w:rPr>
        <w:t>specializable</w:t>
      </w:r>
      <w:proofErr w:type="spellEnd"/>
      <w:r w:rsidRPr="00F419CB">
        <w:rPr>
          <w:rFonts w:ascii="Consolas" w:hAnsi="Consolas" w:cs="Consolas"/>
          <w:szCs w:val="20"/>
          <w:highlight w:val="white"/>
          <w:lang w:eastAsia="en-US"/>
        </w:rPr>
        <w:t xml:space="preserve"> </w:t>
      </w:r>
      <w:proofErr w:type="spellStart"/>
      <w:r w:rsidRPr="00F419CB">
        <w:rPr>
          <w:rFonts w:ascii="Consolas" w:hAnsi="Consolas" w:cs="Consolas"/>
          <w:szCs w:val="20"/>
          <w:highlight w:val="white"/>
          <w:lang w:eastAsia="en-US"/>
        </w:rPr>
        <w:t>InformationSensitivityPolicy</w:t>
      </w:r>
      <w:proofErr w:type="spellEnd"/>
      <w:r w:rsidRPr="00F419CB">
        <w:rPr>
          <w:rFonts w:ascii="Consolas" w:hAnsi="Consolas" w:cs="Consolas"/>
          <w:szCs w:val="20"/>
          <w:highlight w:val="white"/>
          <w:lang w:eastAsia="en-US"/>
        </w:rPr>
        <w:t xml:space="preserve"> </w:t>
      </w:r>
      <w:proofErr w:type="spellStart"/>
      <w:r w:rsidRPr="00F419CB">
        <w:rPr>
          <w:rFonts w:ascii="Consolas" w:hAnsi="Consolas" w:cs="Consolas"/>
          <w:szCs w:val="20"/>
          <w:highlight w:val="white"/>
          <w:lang w:eastAsia="en-US"/>
        </w:rPr>
        <w:t>Act.code</w:t>
      </w:r>
      <w:proofErr w:type="spellEnd"/>
      <w:r w:rsidRPr="00F419CB">
        <w:rPr>
          <w:rFonts w:ascii="Consolas" w:hAnsi="Consolas" w:cs="Consolas"/>
          <w:szCs w:val="20"/>
          <w:highlight w:val="white"/>
          <w:lang w:eastAsia="en-US"/>
        </w:rPr>
        <w:t xml:space="preserve"> may be useful in some scenarios if used in combination with a sensitivity identifier and/or </w:t>
      </w:r>
      <w:proofErr w:type="spellStart"/>
      <w:r w:rsidRPr="00F419CB">
        <w:rPr>
          <w:rFonts w:ascii="Consolas" w:hAnsi="Consolas" w:cs="Consolas"/>
          <w:szCs w:val="20"/>
          <w:highlight w:val="white"/>
          <w:lang w:eastAsia="en-US"/>
        </w:rPr>
        <w:t>Act.title</w:t>
      </w:r>
      <w:proofErr w:type="spellEnd"/>
      <w:r w:rsidRPr="00F419CB">
        <w:rPr>
          <w:rFonts w:ascii="Consolas" w:hAnsi="Consolas" w:cs="Consolas"/>
          <w:szCs w:val="20"/>
          <w:highlight w:val="white"/>
          <w:lang w:eastAsia="en-US"/>
        </w:rPr>
        <w:t>.</w:t>
      </w:r>
      <w:r w:rsidRPr="00F419CB">
        <w:rPr>
          <w:rFonts w:ascii="Consolas" w:hAnsi="Consolas" w:cs="Consolas"/>
          <w:color w:val="0000FF"/>
          <w:szCs w:val="20"/>
          <w:highlight w:val="white"/>
          <w:lang w:eastAsia="en-US"/>
        </w:rPr>
        <w:t>&lt;/</w:t>
      </w:r>
      <w:r w:rsidRPr="00F419CB">
        <w:rPr>
          <w:rFonts w:ascii="Consolas" w:hAnsi="Consolas" w:cs="Consolas"/>
          <w:color w:val="800000"/>
          <w:szCs w:val="20"/>
          <w:highlight w:val="white"/>
          <w:lang w:eastAsia="en-US"/>
        </w:rPr>
        <w:t>p</w:t>
      </w:r>
      <w:r w:rsidRPr="00F419CB">
        <w:rPr>
          <w:rFonts w:ascii="Consolas" w:hAnsi="Consolas" w:cs="Consolas"/>
          <w:color w:val="0000FF"/>
          <w:szCs w:val="20"/>
          <w:highlight w:val="white"/>
          <w:lang w:eastAsia="en-US"/>
        </w:rPr>
        <w:t>&gt;</w:t>
      </w:r>
    </w:p>
    <w:p w:rsidR="003F44F9" w:rsidRDefault="003F44F9" w:rsidP="000870CC">
      <w:pPr>
        <w:pStyle w:val="BodyText"/>
        <w:numPr>
          <w:ilvl w:val="0"/>
          <w:numId w:val="11"/>
        </w:numPr>
        <w:rPr>
          <w:bCs/>
          <w:sz w:val="22"/>
          <w:szCs w:val="22"/>
        </w:rPr>
      </w:pPr>
      <w:r w:rsidRPr="000870CC">
        <w:rPr>
          <w:b/>
          <w:bCs/>
          <w:sz w:val="22"/>
          <w:szCs w:val="22"/>
        </w:rPr>
        <w:t>Concept</w:t>
      </w:r>
      <w:r w:rsidRPr="003F44F9">
        <w:rPr>
          <w:bCs/>
          <w:sz w:val="22"/>
          <w:szCs w:val="22"/>
        </w:rPr>
        <w:t>:</w:t>
      </w:r>
      <w:r>
        <w:rPr>
          <w:bCs/>
          <w:sz w:val="22"/>
          <w:szCs w:val="22"/>
        </w:rPr>
        <w:t xml:space="preserve"> </w:t>
      </w:r>
      <w:r w:rsidRPr="003F44F9">
        <w:rPr>
          <w:bCs/>
          <w:sz w:val="22"/>
          <w:szCs w:val="22"/>
        </w:rPr>
        <w:t>ActCode.SDE</w:t>
      </w:r>
      <w:r w:rsidR="00F419CB">
        <w:rPr>
          <w:bCs/>
          <w:sz w:val="22"/>
          <w:szCs w:val="22"/>
        </w:rPr>
        <w:t xml:space="preserve"> Replace existing description with:</w:t>
      </w:r>
    </w:p>
    <w:p w:rsidR="00F419CB" w:rsidRPr="00F419CB" w:rsidRDefault="00F419CB" w:rsidP="00F419CB">
      <w:pPr>
        <w:pStyle w:val="BodyText"/>
        <w:numPr>
          <w:ilvl w:val="1"/>
          <w:numId w:val="11"/>
        </w:numPr>
        <w:rPr>
          <w:rFonts w:ascii="Consolas" w:hAnsi="Consolas" w:cs="Consolas"/>
          <w:bCs/>
          <w:sz w:val="22"/>
          <w:szCs w:val="22"/>
        </w:rPr>
      </w:pPr>
      <w:r w:rsidRPr="00F419CB">
        <w:rPr>
          <w:rFonts w:ascii="Consolas" w:hAnsi="Consolas" w:cs="Consolas"/>
          <w:color w:val="0000FF"/>
          <w:szCs w:val="20"/>
          <w:highlight w:val="white"/>
          <w:lang w:eastAsia="en-US"/>
        </w:rPr>
        <w:t>&lt;</w:t>
      </w:r>
      <w:r w:rsidRPr="00F419CB">
        <w:rPr>
          <w:rFonts w:ascii="Consolas" w:hAnsi="Consolas" w:cs="Consolas"/>
          <w:color w:val="800000"/>
          <w:szCs w:val="20"/>
          <w:highlight w:val="white"/>
          <w:lang w:eastAsia="en-US"/>
        </w:rPr>
        <w:t>p</w:t>
      </w:r>
      <w:r w:rsidRPr="00F419CB">
        <w:rPr>
          <w:rFonts w:ascii="Consolas" w:hAnsi="Consolas" w:cs="Consolas"/>
          <w:color w:val="0000FF"/>
          <w:szCs w:val="20"/>
          <w:highlight w:val="white"/>
          <w:lang w:eastAsia="en-US"/>
        </w:rPr>
        <w:t>&gt;</w:t>
      </w:r>
      <w:r w:rsidRPr="00F419CB">
        <w:rPr>
          <w:rFonts w:ascii="Consolas" w:hAnsi="Consolas" w:cs="Consolas"/>
          <w:szCs w:val="20"/>
          <w:highlight w:val="white"/>
          <w:lang w:eastAsia="en-US"/>
        </w:rPr>
        <w:t>Comparison of results across strata can be used to show where disparities exist or where there is a need to expose differences in results. For example, Centers for Medicare &amp;amp; Medicaid Services (CMS) in the U.S. defines four required Supplemental Data Elements (payer, ethnicity, race, and gender), which are variables used to aggregate data into various subgroups. Additional supplemental data elements required for risk adjustment or other purposes of data aggregation can be included in the Supplemental Data Element section.</w:t>
      </w:r>
      <w:r w:rsidRPr="00F419CB">
        <w:rPr>
          <w:rFonts w:ascii="Consolas" w:hAnsi="Consolas" w:cs="Consolas"/>
          <w:color w:val="0000FF"/>
          <w:szCs w:val="20"/>
          <w:highlight w:val="white"/>
          <w:lang w:eastAsia="en-US"/>
        </w:rPr>
        <w:t>&lt;/</w:t>
      </w:r>
      <w:r w:rsidRPr="00F419CB">
        <w:rPr>
          <w:rFonts w:ascii="Consolas" w:hAnsi="Consolas" w:cs="Consolas"/>
          <w:color w:val="800000"/>
          <w:szCs w:val="20"/>
          <w:highlight w:val="white"/>
          <w:lang w:eastAsia="en-US"/>
        </w:rPr>
        <w:t>p</w:t>
      </w:r>
      <w:r w:rsidRPr="00F419CB">
        <w:rPr>
          <w:rFonts w:ascii="Consolas" w:hAnsi="Consolas" w:cs="Consolas"/>
          <w:color w:val="0000FF"/>
          <w:szCs w:val="20"/>
          <w:highlight w:val="white"/>
          <w:lang w:eastAsia="en-US"/>
        </w:rPr>
        <w:t>&gt;</w:t>
      </w:r>
    </w:p>
    <w:p w:rsidR="003F44F9" w:rsidRPr="003F44F9" w:rsidDel="00BA03C8" w:rsidRDefault="003F44F9" w:rsidP="000870CC">
      <w:pPr>
        <w:pStyle w:val="BodyText"/>
        <w:numPr>
          <w:ilvl w:val="0"/>
          <w:numId w:val="11"/>
        </w:numPr>
        <w:rPr>
          <w:del w:id="8" w:author="Karen Van Hentenryck (HL7)" w:date="2013-11-21T13:28:00Z"/>
          <w:bCs/>
          <w:sz w:val="22"/>
          <w:szCs w:val="22"/>
        </w:rPr>
      </w:pPr>
      <w:del w:id="9" w:author="Karen Van Hentenryck (HL7)" w:date="2013-11-21T13:28:00Z">
        <w:r w:rsidRPr="000870CC" w:rsidDel="00BA03C8">
          <w:rPr>
            <w:b/>
            <w:bCs/>
            <w:sz w:val="22"/>
            <w:szCs w:val="22"/>
          </w:rPr>
          <w:delText>Concept</w:delText>
        </w:r>
        <w:r w:rsidRPr="003F44F9" w:rsidDel="00BA03C8">
          <w:rPr>
            <w:bCs/>
            <w:sz w:val="22"/>
            <w:szCs w:val="22"/>
          </w:rPr>
          <w:delText>:</w:delText>
        </w:r>
        <w:r w:rsidDel="00BA03C8">
          <w:rPr>
            <w:bCs/>
            <w:sz w:val="22"/>
            <w:szCs w:val="22"/>
          </w:rPr>
          <w:delText xml:space="preserve"> </w:delText>
        </w:r>
        <w:r w:rsidRPr="003F44F9" w:rsidDel="00BA03C8">
          <w:rPr>
            <w:bCs/>
            <w:sz w:val="22"/>
            <w:szCs w:val="22"/>
          </w:rPr>
          <w:delText>Confidentiality._Confidentiality</w:delText>
        </w:r>
        <w:r w:rsidR="00F419CB" w:rsidDel="00BA03C8">
          <w:rPr>
            <w:bCs/>
            <w:sz w:val="22"/>
            <w:szCs w:val="22"/>
          </w:rPr>
          <w:delText xml:space="preserve"> </w:delText>
        </w:r>
        <w:r w:rsidR="000870CC" w:rsidRPr="00F419CB" w:rsidDel="00BA03C8">
          <w:rPr>
            <w:b/>
            <w:bCs/>
            <w:i/>
            <w:sz w:val="22"/>
            <w:szCs w:val="22"/>
          </w:rPr>
          <w:delText>(A change to this description is posed in a separate proposal.  This should be fixed by that update and the change here will be dropped)</w:delText>
        </w:r>
      </w:del>
    </w:p>
    <w:p w:rsidR="003F44F9" w:rsidDel="00BA03C8" w:rsidRDefault="000870CC" w:rsidP="000870CC">
      <w:pPr>
        <w:pStyle w:val="BodyText"/>
        <w:numPr>
          <w:ilvl w:val="0"/>
          <w:numId w:val="11"/>
        </w:numPr>
        <w:rPr>
          <w:del w:id="10" w:author="Karen Van Hentenryck (HL7)" w:date="2013-11-21T13:29:00Z"/>
          <w:bCs/>
          <w:sz w:val="22"/>
          <w:szCs w:val="22"/>
        </w:rPr>
      </w:pPr>
      <w:del w:id="11" w:author="Karen Van Hentenryck (HL7)" w:date="2013-11-21T13:29:00Z">
        <w:r w:rsidRPr="000870CC" w:rsidDel="00BA03C8">
          <w:rPr>
            <w:b/>
            <w:bCs/>
            <w:sz w:val="22"/>
            <w:szCs w:val="22"/>
          </w:rPr>
          <w:delText>Concept</w:delText>
        </w:r>
        <w:r w:rsidR="003F44F9" w:rsidRPr="003F44F9" w:rsidDel="00BA03C8">
          <w:rPr>
            <w:bCs/>
            <w:sz w:val="22"/>
            <w:szCs w:val="22"/>
          </w:rPr>
          <w:delText>:</w:delText>
        </w:r>
        <w:r w:rsidDel="00BA03C8">
          <w:rPr>
            <w:bCs/>
            <w:sz w:val="22"/>
            <w:szCs w:val="22"/>
          </w:rPr>
          <w:delText xml:space="preserve"> </w:delText>
        </w:r>
        <w:r w:rsidR="003F44F9" w:rsidRPr="003F44F9" w:rsidDel="00BA03C8">
          <w:rPr>
            <w:bCs/>
            <w:sz w:val="22"/>
            <w:szCs w:val="22"/>
          </w:rPr>
          <w:delText>ObservationInterpretation._ObservationInterpretationNormality</w:delText>
        </w:r>
        <w:r w:rsidR="00F419CB" w:rsidDel="00BA03C8">
          <w:rPr>
            <w:bCs/>
            <w:sz w:val="22"/>
            <w:szCs w:val="22"/>
          </w:rPr>
          <w:delText xml:space="preserve"> Replace the existing description with:</w:delText>
        </w:r>
      </w:del>
    </w:p>
    <w:p w:rsidR="00F419CB" w:rsidRPr="00F419CB" w:rsidDel="00BA03C8" w:rsidRDefault="00F419CB" w:rsidP="00F419CB">
      <w:pPr>
        <w:pStyle w:val="BodyText"/>
        <w:numPr>
          <w:ilvl w:val="1"/>
          <w:numId w:val="11"/>
        </w:numPr>
        <w:rPr>
          <w:del w:id="12" w:author="Karen Van Hentenryck (HL7)" w:date="2013-11-21T13:29:00Z"/>
          <w:rFonts w:ascii="Consolas" w:hAnsi="Consolas" w:cs="Consolas"/>
          <w:bCs/>
          <w:sz w:val="22"/>
          <w:szCs w:val="22"/>
        </w:rPr>
      </w:pPr>
      <w:del w:id="13" w:author="Karen Van Hentenryck (HL7)" w:date="2013-11-21T13:29:00Z">
        <w:r w:rsidRPr="00F419CB" w:rsidDel="00BA03C8">
          <w:rPr>
            <w:rFonts w:ascii="Consolas" w:hAnsi="Consolas" w:cs="Consolas"/>
            <w:color w:val="0000FF"/>
            <w:szCs w:val="20"/>
            <w:highlight w:val="white"/>
            <w:lang w:eastAsia="en-US"/>
          </w:rPr>
          <w:delText>&lt;</w:delText>
        </w:r>
        <w:r w:rsidRPr="00F419CB" w:rsidDel="00BA03C8">
          <w:rPr>
            <w:rFonts w:ascii="Consolas" w:hAnsi="Consolas" w:cs="Consolas"/>
            <w:color w:val="800000"/>
            <w:szCs w:val="20"/>
            <w:highlight w:val="white"/>
            <w:lang w:eastAsia="en-US"/>
          </w:rPr>
          <w:delText>p</w:delText>
        </w:r>
        <w:r w:rsidRPr="00F419CB" w:rsidDel="00BA03C8">
          <w:rPr>
            <w:rFonts w:ascii="Consolas" w:hAnsi="Consolas" w:cs="Consolas"/>
            <w:color w:val="0000FF"/>
            <w:szCs w:val="20"/>
            <w:highlight w:val="white"/>
            <w:lang w:eastAsia="en-US"/>
          </w:rPr>
          <w:delText>&gt;</w:delText>
        </w:r>
        <w:r w:rsidRPr="00F419CB" w:rsidDel="00BA03C8">
          <w:rPr>
            <w:rFonts w:ascii="Consolas" w:hAnsi="Consolas" w:cs="Consolas"/>
            <w:szCs w:val="20"/>
            <w:highlight w:val="white"/>
            <w:lang w:eastAsia="en-US"/>
          </w:rPr>
          <w:delText>Interpretation of normality or degree of abnormality (including critical or "alert" level).  Concepts in this category are mutually exclusive, i.e., at most one is allowed.</w:delText>
        </w:r>
        <w:r w:rsidRPr="00F419CB" w:rsidDel="00BA03C8">
          <w:rPr>
            <w:rFonts w:ascii="Consolas" w:hAnsi="Consolas" w:cs="Consolas"/>
            <w:color w:val="0000FF"/>
            <w:szCs w:val="20"/>
            <w:highlight w:val="white"/>
            <w:lang w:eastAsia="en-US"/>
          </w:rPr>
          <w:delText>&lt;/</w:delText>
        </w:r>
        <w:r w:rsidRPr="00F419CB" w:rsidDel="00BA03C8">
          <w:rPr>
            <w:rFonts w:ascii="Consolas" w:hAnsi="Consolas" w:cs="Consolas"/>
            <w:color w:val="800000"/>
            <w:szCs w:val="20"/>
            <w:highlight w:val="white"/>
            <w:lang w:eastAsia="en-US"/>
          </w:rPr>
          <w:delText>p</w:delText>
        </w:r>
        <w:r w:rsidRPr="00F419CB" w:rsidDel="00BA03C8">
          <w:rPr>
            <w:rFonts w:ascii="Consolas" w:hAnsi="Consolas" w:cs="Consolas"/>
            <w:color w:val="0000FF"/>
            <w:szCs w:val="20"/>
            <w:highlight w:val="white"/>
            <w:lang w:eastAsia="en-US"/>
          </w:rPr>
          <w:delText>&gt;</w:delText>
        </w:r>
      </w:del>
    </w:p>
    <w:p w:rsidR="002F5D49" w:rsidRDefault="002F5D49">
      <w:pPr>
        <w:pStyle w:val="BodyText"/>
        <w:rPr>
          <w:b/>
          <w:bCs/>
          <w:sz w:val="22"/>
          <w:szCs w:val="22"/>
          <w:u w:val="single"/>
        </w:rPr>
      </w:pPr>
    </w:p>
    <w:p w:rsidR="00417BDA" w:rsidRDefault="00417BDA">
      <w:pPr>
        <w:pStyle w:val="BodyText"/>
        <w:rPr>
          <w:szCs w:val="20"/>
        </w:rPr>
      </w:pPr>
      <w:r>
        <w:rPr>
          <w:b/>
          <w:bCs/>
          <w:sz w:val="22"/>
          <w:u w:val="single"/>
        </w:rPr>
        <w:t>DISCUSSION:</w:t>
      </w:r>
    </w:p>
    <w:p w:rsidR="00417BDA" w:rsidRDefault="00417BDA">
      <w:pPr>
        <w:pStyle w:val="BodyText"/>
      </w:pPr>
      <w:r>
        <w:rPr>
          <w:szCs w:val="20"/>
        </w:rPr>
        <w:t>.</w:t>
      </w:r>
    </w:p>
    <w:p w:rsidR="00417BDA" w:rsidRDefault="00417BDA">
      <w:pPr>
        <w:pStyle w:val="BodyText"/>
      </w:pPr>
    </w:p>
    <w:p w:rsidR="00417BDA" w:rsidRDefault="00417BDA">
      <w:pPr>
        <w:pStyle w:val="BodyText"/>
      </w:pPr>
      <w:r>
        <w:rPr>
          <w:b/>
          <w:bCs/>
          <w:sz w:val="22"/>
          <w:u w:val="single"/>
        </w:rPr>
        <w:t>ACTION ITEMS:</w:t>
      </w:r>
    </w:p>
    <w:p w:rsidR="00417BDA" w:rsidRDefault="00417BDA">
      <w:pPr>
        <w:pStyle w:val="BodyText"/>
      </w:pPr>
    </w:p>
    <w:p w:rsidR="00417BDA" w:rsidRDefault="00417BDA">
      <w:pPr>
        <w:pStyle w:val="BodyText"/>
      </w:pPr>
      <w:r>
        <w:rPr>
          <w:b/>
          <w:bCs/>
          <w:sz w:val="22"/>
          <w:u w:val="single"/>
        </w:rPr>
        <w:t>RESOLUTION:</w:t>
      </w:r>
    </w:p>
    <w:p w:rsidR="00417BDA" w:rsidRDefault="00417BDA">
      <w:pPr>
        <w:pStyle w:val="BodyText"/>
      </w:pPr>
    </w:p>
    <w:p w:rsidR="00417BDA" w:rsidRDefault="00BA03C8">
      <w:pPr>
        <w:pStyle w:val="BodyText"/>
      </w:pPr>
      <w:proofErr w:type="gramStart"/>
      <w:ins w:id="14" w:author="Karen Van Hentenryck (HL7)" w:date="2013-11-21T13:29:00Z">
        <w:r>
          <w:t>MOTION by Wendy Huang to accept the proposal as amended; seconded by Russ Hamm.</w:t>
        </w:r>
        <w:proofErr w:type="gramEnd"/>
        <w:r>
          <w:t xml:space="preserve"> The motion carried unanimously.</w:t>
        </w:r>
      </w:ins>
    </w:p>
    <w:p w:rsidR="00417BDA" w:rsidRDefault="00417BDA">
      <w:pPr>
        <w:pStyle w:val="Heading1"/>
      </w:pPr>
      <w:r>
        <w:lastRenderedPageBreak/>
        <w:t>Checklist for HL7 Vocabulary Harmonization Submissions</w:t>
      </w:r>
    </w:p>
    <w:p w:rsidR="00417BDA" w:rsidRDefault="00417BDA">
      <w:r>
        <w:t xml:space="preserve">The following checklist must be completed </w:t>
      </w:r>
      <w:r>
        <w:rPr>
          <w:b/>
        </w:rPr>
        <w:t>for each submission</w:t>
      </w:r>
      <w:r>
        <w:t xml:space="preserve"> and attached as part of the submission posting for every HL7 harmonization proposal that proposes a change to any HL7 terminology artifact.  (Submit your proposal as a zip containing the base proposal and this form, or copy this form onto the end of your proposal.)  If a revised proposal is submitted (e.g. detailed proposal after cover page), a new copy of the checklist must be attached confirming that the revised proposal has been re-reviewed.  The failure to attach a completed checklist will result in the tabling or deferral of the proposal to a subsequent harmonization meeting with the assumption the proposal will be re-introduced with a completed form.</w:t>
      </w:r>
    </w:p>
    <w:p w:rsidR="00417BDA" w:rsidRDefault="00417BDA">
      <w:r>
        <w:t>The proposal has been constructed in such a way that the “correct” answer to each question is either “Yes” or “N/A”.  In the event that the answer is “No”, please provide an explanation at the end noting the question number and the reason why the checklist item has not been met.  Harmonization proposals that do not satisfy all checklist items may still be considered at harmonization at the discretion of the harmonization group and the vocabulary maintenance team if there is a satisfactory reason the checklist item could not be met.  Lack of time to complete the form does not constitute a satisfactory reason.</w:t>
      </w:r>
    </w:p>
    <w:p w:rsidR="00417BDA" w:rsidRDefault="00417BDA">
      <w:r>
        <w:t>A section of the form may be marked as “N/A” and all checklist items within that section ignored if none of the terminology items submitted apply to that section.</w:t>
      </w:r>
    </w:p>
    <w:p w:rsidR="00417BDA" w:rsidRDefault="00417BDA">
      <w:pPr>
        <w:rPr>
          <w:b/>
        </w:rPr>
      </w:pPr>
      <w:r>
        <w:t>In most circumstances, this checklist should be completed by the sponsor committee’s vocabulary facilitator, but it may be completed by any submitter.</w:t>
      </w:r>
    </w:p>
    <w:p w:rsidR="00417BDA" w:rsidRDefault="00417BDA">
      <w:r>
        <w:rPr>
          <w:b/>
        </w:rPr>
        <w:t>Note</w:t>
      </w:r>
      <w:r>
        <w:t>: When checking for existing codes, code systems, value sets, etc., please make sure that your RoseTree configuration options are set to display Retired and Deprecated elements, as the “no duplicates” rule applies to those as well.</w:t>
      </w:r>
    </w:p>
    <w:p w:rsidR="00417BDA" w:rsidRDefault="00417BDA">
      <w:pPr>
        <w:rPr>
          <w:b/>
        </w:rPr>
      </w:pPr>
      <w:r>
        <w:t>Before completing this checklist, please consult the following “best practices” and guidelines documents.  (They will be updated from time to time, so please review the documents for changes prior to each harmonization.)</w:t>
      </w:r>
    </w:p>
    <w:p w:rsidR="00417BDA" w:rsidRDefault="00417BDA">
      <w:r>
        <w:rPr>
          <w:b/>
        </w:rPr>
        <w:t>Concept domain &amp; Value set naming:</w:t>
      </w:r>
      <w:r>
        <w:t xml:space="preserve"> </w:t>
      </w:r>
      <w:hyperlink r:id="rId7" w:history="1">
        <w:r>
          <w:rPr>
            <w:rStyle w:val="Hyperlink"/>
          </w:rPr>
          <w:t>http://wiki.hl7.org/index.php?title=Concept_Domain_Naming_Conventions</w:t>
        </w:r>
      </w:hyperlink>
      <w:r>
        <w:cr/>
      </w:r>
    </w:p>
    <w:p w:rsidR="00417BDA" w:rsidRDefault="00417BDA"/>
    <w:p w:rsidR="00417BDA" w:rsidRDefault="004F7669">
      <w:pPr>
        <w:rPr>
          <w:b/>
        </w:rPr>
      </w:pPr>
      <w:hyperlink r:id="rId8" w:history="1">
        <w:r w:rsidR="00417BDA">
          <w:rPr>
            <w:rStyle w:val="Hyperlink"/>
          </w:rPr>
          <w:t>http://wiki.hl7.org/index.php?title=Value_Set_Naming_Conventions</w:t>
        </w:r>
      </w:hyperlink>
      <w:r w:rsidR="00417BDA">
        <w:rPr>
          <w:b/>
        </w:rPr>
        <w:cr/>
      </w:r>
    </w:p>
    <w:p w:rsidR="00417BDA" w:rsidRDefault="00417BDA">
      <w:pPr>
        <w:rPr>
          <w:b/>
        </w:rPr>
      </w:pPr>
    </w:p>
    <w:p w:rsidR="00417BDA" w:rsidRDefault="00417BDA">
      <w:pPr>
        <w:rPr>
          <w:b/>
        </w:rPr>
      </w:pPr>
    </w:p>
    <w:p w:rsidR="00417BDA" w:rsidRDefault="00417BDA">
      <w:pPr>
        <w:rPr>
          <w:b/>
        </w:rPr>
      </w:pPr>
      <w:r>
        <w:rPr>
          <w:b/>
        </w:rPr>
        <w:t>Definitions:</w:t>
      </w:r>
      <w:r>
        <w:t xml:space="preserve"> </w:t>
      </w:r>
      <w:hyperlink r:id="rId9" w:history="1">
        <w:r>
          <w:rPr>
            <w:rStyle w:val="Hyperlink"/>
          </w:rPr>
          <w:t>http://wiki.hl7.org/index.php?title=Annotations_Best_Practices</w:t>
        </w:r>
      </w:hyperlink>
      <w:r>
        <w:rPr>
          <w:b/>
        </w:rPr>
        <w:cr/>
      </w:r>
    </w:p>
    <w:p w:rsidR="00417BDA" w:rsidRDefault="00417BDA">
      <w:pPr>
        <w:rPr>
          <w:b/>
        </w:rPr>
      </w:pPr>
    </w:p>
    <w:p w:rsidR="00417BDA" w:rsidRDefault="00417BDA">
      <w:pPr>
        <w:rPr>
          <w:b/>
        </w:rPr>
      </w:pPr>
    </w:p>
    <w:p w:rsidR="00417BDA" w:rsidRDefault="00417BDA">
      <w:r>
        <w:rPr>
          <w:b/>
        </w:rPr>
        <w:t>Terminology Good Practices:</w:t>
      </w:r>
      <w:r>
        <w:t xml:space="preserve"> </w:t>
      </w:r>
      <w:hyperlink r:id="rId10" w:history="1">
        <w:r>
          <w:rPr>
            <w:rStyle w:val="Hyperlink"/>
          </w:rPr>
          <w:t>http://wiki.hl7.org/index.php?title=Good_Terminology_Practices</w:t>
        </w:r>
      </w:hyperlink>
      <w:r>
        <w:cr/>
      </w:r>
    </w:p>
    <w:p w:rsidR="00417BDA" w:rsidRDefault="00417BDA"/>
    <w:p w:rsidR="00417BDA" w:rsidRDefault="00417BDA">
      <w:pPr>
        <w:pStyle w:val="Heading2"/>
      </w:pPr>
    </w:p>
    <w:p w:rsidR="00417BDA" w:rsidRDefault="00417BDA">
      <w:pPr>
        <w:pStyle w:val="Heading2"/>
      </w:pPr>
      <w:r>
        <w:rPr>
          <w:sz w:val="28"/>
          <w:szCs w:val="28"/>
        </w:rPr>
        <w:t>General</w:t>
      </w:r>
    </w:p>
    <w:p w:rsidR="00417BDA" w:rsidRDefault="00417BDA">
      <w:pPr>
        <w:pStyle w:val="ColorfulList-Accent11"/>
        <w:numPr>
          <w:ilvl w:val="0"/>
          <w:numId w:val="2"/>
        </w:numPr>
      </w:pPr>
      <w:r>
        <w:t xml:space="preserve">Has the proposal, in its final form, been reviewed by the sponsor committee’s vocabulary facilitator (mark N/A if there is no facilitator)? ( </w:t>
      </w:r>
      <w:bookmarkStart w:id="15" w:name="__Fieldmark__6392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5"/>
      <w:r>
        <w:t xml:space="preserve"> - Yes; </w:t>
      </w:r>
      <w:bookmarkStart w:id="16" w:name="__Fieldmark__639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6"/>
      <w:r>
        <w:t xml:space="preserve"> - No; </w:t>
      </w:r>
      <w:bookmarkStart w:id="17" w:name="__Fieldmark__639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7"/>
      <w:r>
        <w:t xml:space="preserve"> - N/A)</w:t>
      </w:r>
    </w:p>
    <w:p w:rsidR="00417BDA" w:rsidRDefault="00417BDA">
      <w:pPr>
        <w:pStyle w:val="ColorfulList-Accent11"/>
        <w:numPr>
          <w:ilvl w:val="0"/>
          <w:numId w:val="2"/>
        </w:numPr>
      </w:pPr>
      <w:r>
        <w:lastRenderedPageBreak/>
        <w:t>Have you completely filled out header section for the proposal and checked that the dates are correct and the submission number is unique across all of your submissions for this harmonization cycle? (</w:t>
      </w:r>
      <w:bookmarkStart w:id="18" w:name="__Fieldmark__6395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8"/>
      <w:r>
        <w:t xml:space="preserve"> - Yes; </w:t>
      </w:r>
      <w:bookmarkStart w:id="19" w:name="__Fieldmark__639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9"/>
      <w:r>
        <w:t xml:space="preserve"> - No; </w:t>
      </w:r>
      <w:bookmarkStart w:id="20" w:name="__Fieldmark__639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0"/>
      <w:r>
        <w:t xml:space="preserve"> - N/A)</w:t>
      </w:r>
    </w:p>
    <w:p w:rsidR="00417BDA" w:rsidRDefault="00417BDA">
      <w:pPr>
        <w:pStyle w:val="ColorfulList-Accent11"/>
        <w:numPr>
          <w:ilvl w:val="0"/>
          <w:numId w:val="2"/>
        </w:numPr>
      </w:pPr>
      <w:r>
        <w:t>Have you filled out the summary form identifying the number of created, updated and deprecated objects of each type? (</w:t>
      </w:r>
      <w:bookmarkStart w:id="21" w:name="__Fieldmark__6398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21"/>
      <w:r>
        <w:t xml:space="preserve"> - </w:t>
      </w:r>
      <w:proofErr w:type="gramStart"/>
      <w:r>
        <w:t>Yes;</w:t>
      </w:r>
      <w:proofErr w:type="gramEnd"/>
      <w:r>
        <w:t>)</w:t>
      </w:r>
    </w:p>
    <w:p w:rsidR="00417BDA" w:rsidRDefault="00417BDA">
      <w:pPr>
        <w:pStyle w:val="ColorfulList-Accent11"/>
        <w:numPr>
          <w:ilvl w:val="0"/>
          <w:numId w:val="2"/>
        </w:numPr>
      </w:pPr>
      <w:r>
        <w:t>Has your proposal been submitted to and reviewed by all relevant WGs and been formally endorsed (with a vote recorded in the WG minutes) to be brought forward to harmonization?  (For harmonization submissions from international affiliates, approval by an appropriate affiliate level committee or project is sufficient, though submission to the relevant HL7 UV WG is strongly recommended.) (</w:t>
      </w:r>
      <w:bookmarkStart w:id="22" w:name="__Fieldmark__639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2"/>
      <w:r>
        <w:t xml:space="preserve"> - Yes; </w:t>
      </w:r>
      <w:bookmarkStart w:id="23" w:name="__Fieldmark__640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3"/>
      <w:r>
        <w:t xml:space="preserve"> - No; </w:t>
      </w:r>
      <w:bookmarkStart w:id="24" w:name="__Fieldmark__640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4"/>
      <w:r>
        <w:t xml:space="preserve"> - N/A)</w:t>
      </w:r>
    </w:p>
    <w:p w:rsidR="00417BDA" w:rsidRDefault="00417BDA">
      <w:pPr>
        <w:pStyle w:val="Heading2"/>
      </w:pPr>
      <w:r>
        <w:t xml:space="preserve">New Concept Domains </w:t>
      </w:r>
      <w:r>
        <w:rPr>
          <w:sz w:val="20"/>
        </w:rPr>
        <w:t>(</w:t>
      </w:r>
      <w:bookmarkStart w:id="25" w:name="__Fieldmark__6402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25"/>
      <w:r>
        <w:rPr>
          <w:sz w:val="12"/>
        </w:rPr>
        <w:t xml:space="preserve"> </w:t>
      </w:r>
      <w:r>
        <w:rPr>
          <w:sz w:val="18"/>
        </w:rPr>
        <w:t>- N/A</w:t>
      </w:r>
      <w:r>
        <w:rPr>
          <w:sz w:val="20"/>
        </w:rPr>
        <w:t>)</w:t>
      </w:r>
    </w:p>
    <w:p w:rsidR="00417BDA" w:rsidRDefault="00417BDA">
      <w:r>
        <w:t>For all concept domains being created by this proposal:</w:t>
      </w:r>
    </w:p>
    <w:p w:rsidR="00417BDA" w:rsidRDefault="00417BDA">
      <w:pPr>
        <w:pStyle w:val="ColorfulList-Accent11"/>
        <w:numPr>
          <w:ilvl w:val="0"/>
          <w:numId w:val="2"/>
        </w:numPr>
      </w:pPr>
      <w:r>
        <w:t>Have you done a key-word search for equivalent or similar concept domains and, if any exist, identified appropriate parent and child relationships to position your concept domain? (</w:t>
      </w:r>
      <w:bookmarkStart w:id="26" w:name="__Fieldmark__640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6"/>
      <w:r>
        <w:t xml:space="preserve"> - Yes; </w:t>
      </w:r>
      <w:bookmarkStart w:id="27" w:name="__Fieldmark__640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7"/>
      <w:r>
        <w:t xml:space="preserve"> - No; </w:t>
      </w:r>
      <w:bookmarkStart w:id="28" w:name="__Fieldmark__640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8"/>
      <w:r>
        <w:t xml:space="preserve"> - N/A)</w:t>
      </w:r>
    </w:p>
    <w:p w:rsidR="00417BDA" w:rsidRDefault="00417BDA">
      <w:pPr>
        <w:pStyle w:val="ColorfulList-Accent11"/>
        <w:numPr>
          <w:ilvl w:val="0"/>
          <w:numId w:val="2"/>
        </w:numPr>
      </w:pPr>
      <w:r>
        <w:t>Have you provided a name for your concept domain that follows the naming guidelines?(</w:t>
      </w:r>
      <w:bookmarkStart w:id="29" w:name="__Fieldmark__640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9"/>
      <w:r>
        <w:t xml:space="preserve"> - Yes; </w:t>
      </w:r>
      <w:bookmarkStart w:id="30" w:name="__Fieldmark__640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30"/>
      <w:r>
        <w:t xml:space="preserve"> - No; </w:t>
      </w:r>
      <w:bookmarkStart w:id="31" w:name="__Fieldmark__640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31"/>
      <w:r>
        <w:t xml:space="preserve"> - N/A)</w:t>
      </w:r>
    </w:p>
    <w:p w:rsidR="00417BDA" w:rsidRDefault="00417BDA">
      <w:pPr>
        <w:pStyle w:val="ColorfulList-Accent11"/>
        <w:numPr>
          <w:ilvl w:val="0"/>
          <w:numId w:val="2"/>
        </w:numPr>
      </w:pPr>
      <w:r>
        <w:t xml:space="preserve">If your concept domain is not associated with a new RIM attribute or </w:t>
      </w:r>
      <w:proofErr w:type="spellStart"/>
      <w:r>
        <w:t>datatype</w:t>
      </w:r>
      <w:proofErr w:type="spellEnd"/>
      <w:r>
        <w:t xml:space="preserve"> property, have you identified a parent for your concept domain? (</w:t>
      </w:r>
      <w:bookmarkStart w:id="32" w:name="__Fieldmark__640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32"/>
      <w:r>
        <w:t xml:space="preserve"> - Yes; </w:t>
      </w:r>
      <w:bookmarkStart w:id="33" w:name="__Fieldmark__641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33"/>
      <w:r>
        <w:t xml:space="preserve"> - No; </w:t>
      </w:r>
      <w:bookmarkStart w:id="34" w:name="__Fieldmark__641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34"/>
      <w:r>
        <w:t xml:space="preserve"> - N/A)</w:t>
      </w:r>
    </w:p>
    <w:p w:rsidR="00417BDA" w:rsidRDefault="00417BDA">
      <w:pPr>
        <w:pStyle w:val="ColorfulList-Accent11"/>
        <w:numPr>
          <w:ilvl w:val="0"/>
          <w:numId w:val="2"/>
        </w:numPr>
      </w:pPr>
      <w:r>
        <w:t>Have you checked whether any existing concept domains are proper specializations of your concept domain and, if so, identified those new specialization relationships as part of your proposal? (</w:t>
      </w:r>
      <w:bookmarkStart w:id="35" w:name="__Fieldmark__641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35"/>
      <w:r>
        <w:t xml:space="preserve"> - Yes; </w:t>
      </w:r>
      <w:bookmarkStart w:id="36" w:name="__Fieldmark__641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36"/>
      <w:r>
        <w:t xml:space="preserve"> - No; </w:t>
      </w:r>
      <w:bookmarkStart w:id="37" w:name="__Fieldmark__641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37"/>
      <w:r>
        <w:t xml:space="preserve"> - N/A)</w:t>
      </w:r>
    </w:p>
    <w:p w:rsidR="00417BDA" w:rsidRDefault="00417BDA">
      <w:pPr>
        <w:pStyle w:val="ColorfulList-Accent11"/>
        <w:numPr>
          <w:ilvl w:val="0"/>
          <w:numId w:val="2"/>
        </w:numPr>
      </w:pPr>
      <w:r>
        <w:t xml:space="preserve">If your concept domain is in the </w:t>
      </w:r>
      <w:proofErr w:type="spellStart"/>
      <w:r>
        <w:t>ActCode</w:t>
      </w:r>
      <w:proofErr w:type="spellEnd"/>
      <w:r>
        <w:t xml:space="preserve">, </w:t>
      </w:r>
      <w:proofErr w:type="spellStart"/>
      <w:r>
        <w:t>RoleCode</w:t>
      </w:r>
      <w:proofErr w:type="spellEnd"/>
      <w:r>
        <w:t xml:space="preserve"> or </w:t>
      </w:r>
      <w:proofErr w:type="spellStart"/>
      <w:r>
        <w:t>EntityCode</w:t>
      </w:r>
      <w:proofErr w:type="spellEnd"/>
      <w:r>
        <w:t xml:space="preserve"> hierarchy, have you identified the </w:t>
      </w:r>
      <w:proofErr w:type="spellStart"/>
      <w:r>
        <w:t>classCode</w:t>
      </w:r>
      <w:proofErr w:type="spellEnd"/>
      <w:r>
        <w:t xml:space="preserve"> that acts as the “root” for the concept domain? (</w:t>
      </w:r>
      <w:bookmarkStart w:id="38" w:name="__Fieldmark__641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38"/>
      <w:r>
        <w:t xml:space="preserve"> - Yes; </w:t>
      </w:r>
      <w:bookmarkStart w:id="39" w:name="__Fieldmark__641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39"/>
      <w:r>
        <w:t xml:space="preserve"> - No; </w:t>
      </w:r>
      <w:bookmarkStart w:id="40" w:name="__Fieldmark__641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40"/>
      <w:r>
        <w:t xml:space="preserve"> - N/A)</w:t>
      </w:r>
    </w:p>
    <w:p w:rsidR="00417BDA" w:rsidRDefault="00417BDA">
      <w:pPr>
        <w:pStyle w:val="ColorfulList-Accent11"/>
        <w:numPr>
          <w:ilvl w:val="0"/>
          <w:numId w:val="2"/>
        </w:numPr>
      </w:pPr>
      <w:r>
        <w:t>Have you verified that all concept domains referenced as parent or child concepts actually exist in the most recent vocabulary repository and are correctly spelled in your proposal using U.S. language settings? (</w:t>
      </w:r>
      <w:bookmarkStart w:id="41" w:name="__Fieldmark__641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41"/>
      <w:r>
        <w:t xml:space="preserve"> - Yes; </w:t>
      </w:r>
      <w:bookmarkStart w:id="42" w:name="__Fieldmark__641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42"/>
      <w:r>
        <w:t xml:space="preserve"> - No; </w:t>
      </w:r>
      <w:bookmarkStart w:id="43" w:name="__Fieldmark__642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43"/>
      <w:r>
        <w:t xml:space="preserve"> - N/A)</w:t>
      </w:r>
    </w:p>
    <w:p w:rsidR="00417BDA" w:rsidRDefault="00417BDA">
      <w:pPr>
        <w:pStyle w:val="ColorfulList-Accent11"/>
        <w:numPr>
          <w:ilvl w:val="0"/>
          <w:numId w:val="2"/>
        </w:numPr>
      </w:pPr>
      <w:r>
        <w:t>Have you provided a concise, non-tautological definition for your concept domain and confirmed that the definition follows the best practices for definitions? (</w:t>
      </w:r>
      <w:bookmarkStart w:id="44" w:name="__Fieldmark__642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44"/>
      <w:r>
        <w:t xml:space="preserve"> - Yes; </w:t>
      </w:r>
      <w:bookmarkStart w:id="45" w:name="__Fieldmark__642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45"/>
      <w:r>
        <w:t xml:space="preserve"> - No; </w:t>
      </w:r>
      <w:bookmarkStart w:id="46" w:name="__Fieldmark__642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46"/>
      <w:r>
        <w:t xml:space="preserve"> - N/A)</w:t>
      </w:r>
    </w:p>
    <w:p w:rsidR="00417BDA" w:rsidRDefault="00417BDA">
      <w:pPr>
        <w:pStyle w:val="ColorfulList-Accent11"/>
        <w:numPr>
          <w:ilvl w:val="0"/>
          <w:numId w:val="2"/>
        </w:numPr>
      </w:pPr>
      <w:r>
        <w:t>Have you checked the name of your concept domain and associated definition for appropriate spelling and grammar using U.S. language settings, and consistency with the current Concept Domain naming conventions? (</w:t>
      </w:r>
      <w:bookmarkStart w:id="47" w:name="__Fieldmark__642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47"/>
      <w:r>
        <w:t xml:space="preserve"> - Yes; </w:t>
      </w:r>
      <w:bookmarkStart w:id="48" w:name="__Fieldmark__642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48"/>
      <w:r>
        <w:t xml:space="preserve"> - No; </w:t>
      </w:r>
      <w:bookmarkStart w:id="49" w:name="__Fieldmark__642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49"/>
      <w:r>
        <w:t xml:space="preserve"> - N/A)</w:t>
      </w:r>
    </w:p>
    <w:p w:rsidR="00417BDA" w:rsidRDefault="00417BDA">
      <w:pPr>
        <w:pStyle w:val="ColorfulList-Accent11"/>
        <w:numPr>
          <w:ilvl w:val="0"/>
          <w:numId w:val="2"/>
        </w:numPr>
      </w:pPr>
      <w:r>
        <w:t>Have you either: Provided 3 distinct examples; identified a binding to an example value set with 3 distinct example codes; identified a representative binding; or identified a universal binding? (</w:t>
      </w:r>
      <w:bookmarkStart w:id="50" w:name="__Fieldmark__642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50"/>
      <w:r>
        <w:t xml:space="preserve"> - Yes; </w:t>
      </w:r>
      <w:bookmarkStart w:id="51" w:name="__Fieldmark__642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51"/>
      <w:r>
        <w:t xml:space="preserve"> - No; </w:t>
      </w:r>
      <w:bookmarkStart w:id="52" w:name="__Fieldmark__642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52"/>
      <w:r>
        <w:t xml:space="preserve"> - N/A)</w:t>
      </w:r>
    </w:p>
    <w:p w:rsidR="00417BDA" w:rsidRDefault="00417BDA">
      <w:pPr>
        <w:pStyle w:val="Heading2"/>
      </w:pPr>
      <w:r>
        <w:t xml:space="preserve">Revised Concept Domains </w:t>
      </w:r>
      <w:r>
        <w:rPr>
          <w:sz w:val="20"/>
        </w:rPr>
        <w:t>(</w:t>
      </w:r>
      <w:bookmarkStart w:id="53" w:name="__Fieldmark__643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53"/>
      <w:r>
        <w:rPr>
          <w:sz w:val="12"/>
        </w:rPr>
        <w:t xml:space="preserve"> </w:t>
      </w:r>
      <w:r>
        <w:rPr>
          <w:sz w:val="18"/>
        </w:rPr>
        <w:t>- N/A</w:t>
      </w:r>
      <w:r>
        <w:rPr>
          <w:sz w:val="20"/>
        </w:rPr>
        <w:t>)</w:t>
      </w:r>
    </w:p>
    <w:p w:rsidR="00417BDA" w:rsidRDefault="00417BDA">
      <w:r>
        <w:t>For all concept domains being revised by this proposal:</w:t>
      </w:r>
    </w:p>
    <w:p w:rsidR="00417BDA" w:rsidRDefault="00417BDA">
      <w:pPr>
        <w:pStyle w:val="ColorfulList-Accent11"/>
        <w:numPr>
          <w:ilvl w:val="0"/>
          <w:numId w:val="2"/>
        </w:numPr>
      </w:pPr>
      <w:r>
        <w:lastRenderedPageBreak/>
        <w:t>Have you identified the name of the existing concept domain, and verified that the concept domain does in fact exist in the most recent vocabulary repository with the name spelled as referenced? (</w:t>
      </w:r>
      <w:bookmarkStart w:id="54" w:name="__Fieldmark__643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54"/>
      <w:r>
        <w:t xml:space="preserve"> - Yes; </w:t>
      </w:r>
      <w:bookmarkStart w:id="55" w:name="__Fieldmark__643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55"/>
      <w:r>
        <w:t xml:space="preserve"> - No; </w:t>
      </w:r>
      <w:bookmarkStart w:id="56" w:name="__Fieldmark__643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56"/>
      <w:r>
        <w:t xml:space="preserve"> - N/A)</w:t>
      </w:r>
    </w:p>
    <w:p w:rsidR="00417BDA" w:rsidRDefault="00417BDA">
      <w:pPr>
        <w:pStyle w:val="ColorfulList-Accent11"/>
        <w:numPr>
          <w:ilvl w:val="0"/>
          <w:numId w:val="2"/>
        </w:numPr>
      </w:pPr>
      <w:r>
        <w:t>Have you verified that any additional concept domains identified as parents or children and any code referenced as the anchor for the concept domain actually exist and are spelled properly? (</w:t>
      </w:r>
      <w:bookmarkStart w:id="57" w:name="__Fieldmark__643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57"/>
      <w:r>
        <w:t xml:space="preserve"> - Yes; </w:t>
      </w:r>
      <w:bookmarkStart w:id="58" w:name="__Fieldmark__643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58"/>
      <w:r>
        <w:t xml:space="preserve"> - No; </w:t>
      </w:r>
      <w:bookmarkStart w:id="59" w:name="__Fieldmark__643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59"/>
      <w:r>
        <w:t xml:space="preserve"> - N/A)</w:t>
      </w:r>
    </w:p>
    <w:p w:rsidR="00417BDA" w:rsidRDefault="00417BDA">
      <w:pPr>
        <w:pStyle w:val="ColorfulList-Accent11"/>
        <w:numPr>
          <w:ilvl w:val="0"/>
          <w:numId w:val="2"/>
        </w:numPr>
      </w:pPr>
      <w:r>
        <w:t>Have you confirmed that any change to the definition would not cause backwards compatibility issues with any models that reference the Concept Domain under the old definition? (</w:t>
      </w:r>
      <w:bookmarkStart w:id="60" w:name="__Fieldmark__643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60"/>
      <w:r>
        <w:t xml:space="preserve"> - Yes; </w:t>
      </w:r>
      <w:bookmarkStart w:id="61" w:name="__Fieldmark__643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61"/>
      <w:r>
        <w:t xml:space="preserve"> - No; </w:t>
      </w:r>
      <w:bookmarkStart w:id="62" w:name="__Fieldmark__643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62"/>
      <w:r>
        <w:t xml:space="preserve"> - N/A)</w:t>
      </w:r>
    </w:p>
    <w:p w:rsidR="00417BDA" w:rsidRDefault="00417BDA">
      <w:pPr>
        <w:pStyle w:val="ColorfulList-Accent11"/>
        <w:numPr>
          <w:ilvl w:val="0"/>
          <w:numId w:val="2"/>
        </w:numPr>
      </w:pPr>
      <w:r>
        <w:t>Have you confirmed that any changes to the Concept Domain definition continue to comply with best practices for definitions? (</w:t>
      </w:r>
      <w:bookmarkStart w:id="63" w:name="__Fieldmark__644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63"/>
      <w:r>
        <w:t xml:space="preserve"> - Yes; </w:t>
      </w:r>
      <w:bookmarkStart w:id="64" w:name="__Fieldmark__644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64"/>
      <w:r>
        <w:t xml:space="preserve"> - No; </w:t>
      </w:r>
      <w:bookmarkStart w:id="65" w:name="__Fieldmark__644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65"/>
      <w:r>
        <w:t xml:space="preserve"> - N/A)</w:t>
      </w:r>
    </w:p>
    <w:p w:rsidR="00417BDA" w:rsidRDefault="00417BDA">
      <w:pPr>
        <w:pStyle w:val="ColorfulList-Accent11"/>
        <w:numPr>
          <w:ilvl w:val="0"/>
          <w:numId w:val="2"/>
        </w:numPr>
      </w:pPr>
      <w:r>
        <w:t>Have you spell-checked and grammar checked your revised definition using U.S. language settings? (</w:t>
      </w:r>
      <w:bookmarkStart w:id="66" w:name="__Fieldmark__644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66"/>
      <w:r>
        <w:t xml:space="preserve"> - Yes; </w:t>
      </w:r>
      <w:bookmarkStart w:id="67" w:name="__Fieldmark__644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67"/>
      <w:r>
        <w:t xml:space="preserve"> - No; </w:t>
      </w:r>
      <w:bookmarkStart w:id="68" w:name="__Fieldmark__644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68"/>
      <w:r>
        <w:t xml:space="preserve"> - N/A)</w:t>
      </w:r>
    </w:p>
    <w:p w:rsidR="00417BDA" w:rsidRDefault="00417BDA">
      <w:pPr>
        <w:pStyle w:val="Heading2"/>
      </w:pPr>
      <w:r>
        <w:t xml:space="preserve">New/Revised Code System </w:t>
      </w:r>
      <w:r>
        <w:rPr>
          <w:sz w:val="20"/>
        </w:rPr>
        <w:t>(</w:t>
      </w:r>
      <w:bookmarkStart w:id="69" w:name="__Fieldmark__644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69"/>
      <w:r>
        <w:rPr>
          <w:sz w:val="12"/>
        </w:rPr>
        <w:t xml:space="preserve"> </w:t>
      </w:r>
      <w:r>
        <w:rPr>
          <w:sz w:val="18"/>
        </w:rPr>
        <w:t>- N/A</w:t>
      </w:r>
      <w:r>
        <w:rPr>
          <w:sz w:val="20"/>
        </w:rPr>
        <w:t>)</w:t>
      </w:r>
    </w:p>
    <w:p w:rsidR="00417BDA" w:rsidRDefault="00417BDA">
      <w:r>
        <w:t>For all code systems created or whose metadata is updated by this proposal:</w:t>
      </w:r>
    </w:p>
    <w:p w:rsidR="00417BDA" w:rsidRDefault="00417BDA">
      <w:pPr>
        <w:pStyle w:val="ColorfulList-Accent11"/>
        <w:numPr>
          <w:ilvl w:val="0"/>
          <w:numId w:val="2"/>
        </w:numPr>
      </w:pPr>
      <w:r>
        <w:t>For new HL7-maintained code systems, have you confirmed that no other terminology maintenance organization is a more appropriate organization to maintain the code system and codes within it? (</w:t>
      </w:r>
      <w:bookmarkStart w:id="70" w:name="__Fieldmark__6447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70"/>
      <w:r>
        <w:t xml:space="preserve"> - Yes; </w:t>
      </w:r>
      <w:bookmarkStart w:id="71" w:name="__Fieldmark__644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71"/>
      <w:r>
        <w:t xml:space="preserve"> - No; </w:t>
      </w:r>
      <w:bookmarkStart w:id="72" w:name="__Fieldmark__644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72"/>
      <w:r>
        <w:t xml:space="preserve"> - N/A)</w:t>
      </w:r>
    </w:p>
    <w:p w:rsidR="00417BDA" w:rsidRDefault="00417BDA">
      <w:pPr>
        <w:pStyle w:val="ColorfulList-Accent11"/>
        <w:numPr>
          <w:ilvl w:val="0"/>
          <w:numId w:val="2"/>
        </w:numPr>
      </w:pPr>
      <w:r>
        <w:t>For new external code systems, have you confirmed that the code system follows the good terminology practices and is therefore appropriate for use in HL7 instances? (</w:t>
      </w:r>
      <w:bookmarkStart w:id="73" w:name="__Fieldmark__645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73"/>
      <w:r>
        <w:t xml:space="preserve"> - Yes; </w:t>
      </w:r>
      <w:bookmarkStart w:id="74" w:name="__Fieldmark__645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74"/>
      <w:r>
        <w:t xml:space="preserve"> - No; </w:t>
      </w:r>
      <w:bookmarkStart w:id="75" w:name="__Fieldmark__6452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75"/>
      <w:r>
        <w:t xml:space="preserve"> - N/A)</w:t>
      </w:r>
    </w:p>
    <w:p w:rsidR="00417BDA" w:rsidRDefault="00417BDA">
      <w:pPr>
        <w:pStyle w:val="ColorfulList-Accent11"/>
        <w:numPr>
          <w:ilvl w:val="0"/>
          <w:numId w:val="2"/>
        </w:numPr>
      </w:pPr>
      <w:r>
        <w:t>For external code systems where there is a desire for HL7 to publish codes from the external code system, have you verified that there are no copyright issues associated with the publication and provided a justification for why HL7 should take on this administrative effort as well as identified how the HL7 published versions will be kept in sync with the source? (</w:t>
      </w:r>
      <w:bookmarkStart w:id="76" w:name="__Fieldmark__645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76"/>
      <w:r>
        <w:t xml:space="preserve"> - Yes; </w:t>
      </w:r>
      <w:bookmarkStart w:id="77" w:name="__Fieldmark__645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77"/>
      <w:r>
        <w:t xml:space="preserve"> - No; </w:t>
      </w:r>
      <w:bookmarkStart w:id="78" w:name="__Fieldmark__6455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78"/>
      <w:r>
        <w:t xml:space="preserve"> - N/A)</w:t>
      </w:r>
    </w:p>
    <w:p w:rsidR="00417BDA" w:rsidRDefault="00417BDA">
      <w:pPr>
        <w:pStyle w:val="ColorfulList-Accent11"/>
        <w:numPr>
          <w:ilvl w:val="0"/>
          <w:numId w:val="2"/>
        </w:numPr>
      </w:pPr>
      <w:r>
        <w:t>Have you provided a short-name for the code system that is unique among all other code systems found in the HL7 OID registry? (</w:t>
      </w:r>
      <w:bookmarkStart w:id="79" w:name="__Fieldmark__645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79"/>
      <w:r>
        <w:t xml:space="preserve"> - Yes; </w:t>
      </w:r>
      <w:bookmarkStart w:id="80" w:name="__Fieldmark__645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80"/>
      <w:r>
        <w:t xml:space="preserve"> - No; </w:t>
      </w:r>
      <w:bookmarkStart w:id="81" w:name="__Fieldmark__6458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81"/>
      <w:r>
        <w:t xml:space="preserve"> - N/A)</w:t>
      </w:r>
    </w:p>
    <w:p w:rsidR="00417BDA" w:rsidRDefault="00417BDA">
      <w:pPr>
        <w:pStyle w:val="ColorfulList-Accent11"/>
        <w:numPr>
          <w:ilvl w:val="0"/>
          <w:numId w:val="2"/>
        </w:numPr>
      </w:pPr>
      <w:r>
        <w:t>For all code systems, have you provided:</w:t>
      </w:r>
    </w:p>
    <w:p w:rsidR="00417BDA" w:rsidRDefault="00417BDA">
      <w:pPr>
        <w:pStyle w:val="ColorfulList-Accent11"/>
        <w:numPr>
          <w:ilvl w:val="1"/>
          <w:numId w:val="2"/>
        </w:numPr>
      </w:pPr>
      <w:r>
        <w:t>A long, unique “descriptive” name for the code system? (</w:t>
      </w:r>
      <w:bookmarkStart w:id="82" w:name="__Fieldmark__645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82"/>
      <w:r>
        <w:t xml:space="preserve"> - Yes; </w:t>
      </w:r>
      <w:bookmarkStart w:id="83" w:name="__Fieldmark__646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83"/>
      <w:r>
        <w:t xml:space="preserve"> - No; </w:t>
      </w:r>
      <w:bookmarkStart w:id="84" w:name="__Fieldmark__6461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84"/>
      <w:r>
        <w:t xml:space="preserve"> - N/A)</w:t>
      </w:r>
    </w:p>
    <w:p w:rsidR="00417BDA" w:rsidRDefault="00417BDA">
      <w:pPr>
        <w:pStyle w:val="ColorfulList-Accent11"/>
        <w:numPr>
          <w:ilvl w:val="1"/>
          <w:numId w:val="2"/>
        </w:numPr>
      </w:pPr>
      <w:r>
        <w:t>A description of the intended use and scope of the code system (</w:t>
      </w:r>
      <w:bookmarkStart w:id="85" w:name="__Fieldmark__646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85"/>
      <w:r>
        <w:t xml:space="preserve"> - Yes; </w:t>
      </w:r>
      <w:bookmarkStart w:id="86" w:name="__Fieldmark__646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86"/>
      <w:r>
        <w:t xml:space="preserve"> - No; </w:t>
      </w:r>
      <w:bookmarkStart w:id="87" w:name="__Fieldmark__6464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87"/>
      <w:r>
        <w:t xml:space="preserve"> - N/A)</w:t>
      </w:r>
    </w:p>
    <w:p w:rsidR="00417BDA" w:rsidRDefault="00417BDA">
      <w:pPr>
        <w:pStyle w:val="ColorfulList-Accent11"/>
        <w:numPr>
          <w:ilvl w:val="0"/>
          <w:numId w:val="2"/>
        </w:numPr>
      </w:pPr>
      <w:r>
        <w:t>For external code systems, have you provided:</w:t>
      </w:r>
    </w:p>
    <w:p w:rsidR="00417BDA" w:rsidRDefault="00417BDA">
      <w:pPr>
        <w:pStyle w:val="ColorfulList-Accent11"/>
        <w:numPr>
          <w:ilvl w:val="1"/>
          <w:numId w:val="2"/>
        </w:numPr>
      </w:pPr>
      <w:r>
        <w:t>OID for the code system (if already registered in the HL7 OID registry or otherwise assigned an OID)? (</w:t>
      </w:r>
      <w:bookmarkStart w:id="88" w:name="__Fieldmark__646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88"/>
      <w:r>
        <w:t xml:space="preserve"> - Yes; </w:t>
      </w:r>
      <w:bookmarkStart w:id="89" w:name="__Fieldmark__646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89"/>
      <w:r>
        <w:t xml:space="preserve"> - No; </w:t>
      </w:r>
      <w:bookmarkStart w:id="90" w:name="__Fieldmark__6467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90"/>
      <w:r>
        <w:t xml:space="preserve"> - N/A)</w:t>
      </w:r>
    </w:p>
    <w:p w:rsidR="00417BDA" w:rsidRDefault="00417BDA">
      <w:pPr>
        <w:pStyle w:val="ColorfulList-Accent11"/>
        <w:numPr>
          <w:ilvl w:val="1"/>
          <w:numId w:val="2"/>
        </w:numPr>
      </w:pPr>
      <w:r>
        <w:t>Licensing information (</w:t>
      </w:r>
      <w:bookmarkStart w:id="91" w:name="__Fieldmark__646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91"/>
      <w:r>
        <w:t xml:space="preserve"> - Yes; </w:t>
      </w:r>
      <w:bookmarkStart w:id="92" w:name="__Fieldmark__646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92"/>
      <w:r>
        <w:t xml:space="preserve"> - No; </w:t>
      </w:r>
      <w:bookmarkStart w:id="93" w:name="__Fieldmark__6470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93"/>
      <w:r>
        <w:t xml:space="preserve"> - N/A)</w:t>
      </w:r>
    </w:p>
    <w:p w:rsidR="00417BDA" w:rsidRDefault="00417BDA">
      <w:pPr>
        <w:pStyle w:val="ColorfulList-Accent11"/>
        <w:numPr>
          <w:ilvl w:val="1"/>
          <w:numId w:val="2"/>
        </w:numPr>
      </w:pPr>
      <w:r>
        <w:lastRenderedPageBreak/>
        <w:t>URL information for the official source of the vocabulary (</w:t>
      </w:r>
      <w:bookmarkStart w:id="94" w:name="__Fieldmark__647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94"/>
      <w:r>
        <w:t xml:space="preserve"> - Yes; </w:t>
      </w:r>
      <w:bookmarkStart w:id="95" w:name="__Fieldmark__647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95"/>
      <w:r>
        <w:t xml:space="preserve"> - No; </w:t>
      </w:r>
      <w:bookmarkStart w:id="96" w:name="__Fieldmark__6473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96"/>
      <w:r>
        <w:t xml:space="preserve"> - N/A)</w:t>
      </w:r>
    </w:p>
    <w:p w:rsidR="00417BDA" w:rsidRDefault="00417BDA">
      <w:pPr>
        <w:pStyle w:val="ColorfulList-Accent11"/>
        <w:numPr>
          <w:ilvl w:val="1"/>
          <w:numId w:val="2"/>
        </w:numPr>
      </w:pPr>
      <w:r>
        <w:t>Contact Information (</w:t>
      </w:r>
      <w:bookmarkStart w:id="97" w:name="__Fieldmark__647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97"/>
      <w:r>
        <w:t xml:space="preserve"> - Yes; </w:t>
      </w:r>
      <w:bookmarkStart w:id="98" w:name="__Fieldmark__647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98"/>
      <w:r>
        <w:t xml:space="preserve"> - No; </w:t>
      </w:r>
      <w:bookmarkStart w:id="99" w:name="__Fieldmark__6476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99"/>
      <w:r>
        <w:t xml:space="preserve"> - N/A)</w:t>
      </w:r>
    </w:p>
    <w:p w:rsidR="00417BDA" w:rsidRDefault="00417BDA">
      <w:pPr>
        <w:pStyle w:val="ColorfulList-Accent11"/>
        <w:numPr>
          <w:ilvl w:val="1"/>
          <w:numId w:val="2"/>
        </w:numPr>
      </w:pPr>
      <w:r>
        <w:t>The “short name” for the code system is consistent with the following rules (ISO Secondary Identifier rules plus some HL7 constraints)</w:t>
      </w:r>
    </w:p>
    <w:p w:rsidR="00417BDA" w:rsidRDefault="00417BDA">
      <w:pPr>
        <w:pStyle w:val="ColorfulList-Accent11"/>
        <w:numPr>
          <w:ilvl w:val="2"/>
          <w:numId w:val="2"/>
        </w:numPr>
      </w:pPr>
      <w:r>
        <w:t>No spaces</w:t>
      </w:r>
    </w:p>
    <w:p w:rsidR="00417BDA" w:rsidRDefault="00417BDA">
      <w:pPr>
        <w:pStyle w:val="ColorfulList-Accent11"/>
        <w:numPr>
          <w:ilvl w:val="2"/>
          <w:numId w:val="2"/>
        </w:numPr>
      </w:pPr>
      <w:r>
        <w:t>Only the characters 0-9, a-z, A-Z and hyphens</w:t>
      </w:r>
    </w:p>
    <w:p w:rsidR="00417BDA" w:rsidRDefault="00417BDA">
      <w:pPr>
        <w:pStyle w:val="ColorfulList-Accent11"/>
        <w:numPr>
          <w:ilvl w:val="2"/>
          <w:numId w:val="2"/>
        </w:numPr>
      </w:pPr>
      <w:r>
        <w:t>Cannot have multiple consecutive hyphens or end with a hyphen</w:t>
      </w:r>
    </w:p>
    <w:p w:rsidR="00417BDA" w:rsidRDefault="00417BDA">
      <w:pPr>
        <w:pStyle w:val="ColorfulList-Accent11"/>
        <w:numPr>
          <w:ilvl w:val="2"/>
          <w:numId w:val="2"/>
        </w:numPr>
      </w:pPr>
      <w:r>
        <w:t>Leading character must be a lower-case alpha</w:t>
      </w:r>
    </w:p>
    <w:p w:rsidR="00417BDA" w:rsidRDefault="00417BDA">
      <w:pPr>
        <w:pStyle w:val="ColorfulList-Accent11"/>
        <w:numPr>
          <w:ilvl w:val="2"/>
          <w:numId w:val="2"/>
        </w:numPr>
      </w:pPr>
      <w:r>
        <w:t>Must be unique from among all registered code systems in HL7’s OID registry</w:t>
      </w:r>
    </w:p>
    <w:p w:rsidR="00417BDA" w:rsidRDefault="00417BDA">
      <w:pPr>
        <w:pStyle w:val="ColorfulList-Accent11"/>
        <w:numPr>
          <w:ilvl w:val="2"/>
          <w:numId w:val="2"/>
        </w:numPr>
      </w:pPr>
      <w:r>
        <w:t>Should not match any code system in HL7’s OID registry even when treating both as upper-case</w:t>
      </w:r>
    </w:p>
    <w:p w:rsidR="00417BDA" w:rsidRDefault="00417BDA">
      <w:pPr>
        <w:pStyle w:val="Heading2"/>
      </w:pPr>
      <w:r>
        <w:t xml:space="preserve">Revised Code in Code System </w:t>
      </w:r>
      <w:r>
        <w:rPr>
          <w:sz w:val="20"/>
        </w:rPr>
        <w:t>(</w:t>
      </w:r>
      <w:bookmarkStart w:id="100" w:name="__Fieldmark__647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00"/>
      <w:r>
        <w:rPr>
          <w:sz w:val="12"/>
        </w:rPr>
        <w:t xml:space="preserve"> </w:t>
      </w:r>
      <w:r>
        <w:rPr>
          <w:sz w:val="18"/>
        </w:rPr>
        <w:t>- N/A</w:t>
      </w:r>
      <w:r>
        <w:rPr>
          <w:sz w:val="20"/>
        </w:rPr>
        <w:t>)</w:t>
      </w:r>
    </w:p>
    <w:p w:rsidR="00417BDA" w:rsidRDefault="00417BDA">
      <w:r>
        <w:t>For all new codes created by this proposal:</w:t>
      </w:r>
    </w:p>
    <w:p w:rsidR="00417BDA" w:rsidRDefault="00417BDA">
      <w:pPr>
        <w:pStyle w:val="ColorfulList-Accent11"/>
        <w:numPr>
          <w:ilvl w:val="0"/>
          <w:numId w:val="2"/>
        </w:numPr>
      </w:pPr>
      <w:r>
        <w:t>Have you searched the code system in the most recent repository using keywords to verify that an equivalent code doesn’t already exist? (</w:t>
      </w:r>
      <w:bookmarkStart w:id="101" w:name="__Fieldmark__6478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01"/>
      <w:r>
        <w:t xml:space="preserve"> - Yes; </w:t>
      </w:r>
      <w:bookmarkStart w:id="102" w:name="__Fieldmark__647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02"/>
      <w:r>
        <w:t xml:space="preserve"> - No; </w:t>
      </w:r>
      <w:bookmarkStart w:id="103" w:name="__Fieldmark__648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03"/>
      <w:r>
        <w:t xml:space="preserve"> - N/A)</w:t>
      </w:r>
    </w:p>
    <w:p w:rsidR="00417BDA" w:rsidRDefault="00417BDA">
      <w:pPr>
        <w:pStyle w:val="ColorfulList-Accent11"/>
        <w:numPr>
          <w:ilvl w:val="0"/>
          <w:numId w:val="2"/>
        </w:numPr>
      </w:pPr>
      <w:r>
        <w:t>Have you searched the code system in the most recent repository to confirm that no code already exists with the same code? (</w:t>
      </w:r>
      <w:bookmarkStart w:id="104" w:name="__Fieldmark__6481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04"/>
      <w:r>
        <w:t xml:space="preserve"> - Yes; </w:t>
      </w:r>
      <w:bookmarkStart w:id="105" w:name="__Fieldmark__648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05"/>
      <w:r>
        <w:t xml:space="preserve"> - No; </w:t>
      </w:r>
      <w:bookmarkStart w:id="106" w:name="__Fieldmark__648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06"/>
      <w:r>
        <w:t xml:space="preserve"> - N/A)  Note that you must also check existing retired and/or deprecated codes for existence.</w:t>
      </w:r>
    </w:p>
    <w:p w:rsidR="00417BDA" w:rsidRDefault="00417BDA">
      <w:pPr>
        <w:pStyle w:val="ColorfulList-Accent11"/>
        <w:numPr>
          <w:ilvl w:val="0"/>
          <w:numId w:val="2"/>
        </w:numPr>
      </w:pPr>
      <w:r>
        <w:t>If adding a code from an external code system for HL7 publication (where HL7 has agreed to publish codes from the external code system), have you confirmed that the code has actually been accepted by the external code system and confirmed the code, print names and definition are identical to those in the most recent version of the external code system? (</w:t>
      </w:r>
      <w:bookmarkStart w:id="107" w:name="__Fieldmark__648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07"/>
      <w:r>
        <w:t xml:space="preserve"> - Yes; </w:t>
      </w:r>
      <w:bookmarkStart w:id="108" w:name="__Fieldmark__648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08"/>
      <w:r>
        <w:t xml:space="preserve"> - No; </w:t>
      </w:r>
      <w:bookmarkStart w:id="109" w:name="__Fieldmark__6486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09"/>
      <w:r>
        <w:t xml:space="preserve"> - N/A)</w:t>
      </w:r>
    </w:p>
    <w:p w:rsidR="00417BDA" w:rsidRDefault="00417BDA">
      <w:pPr>
        <w:pStyle w:val="Heading2"/>
      </w:pPr>
      <w:r>
        <w:t xml:space="preserve">Added or Revised Code in Code System </w:t>
      </w:r>
      <w:r>
        <w:rPr>
          <w:sz w:val="20"/>
        </w:rPr>
        <w:t>(</w:t>
      </w:r>
      <w:bookmarkStart w:id="110" w:name="__Fieldmark__648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10"/>
      <w:r>
        <w:rPr>
          <w:sz w:val="12"/>
        </w:rPr>
        <w:t xml:space="preserve"> </w:t>
      </w:r>
      <w:r>
        <w:rPr>
          <w:sz w:val="18"/>
        </w:rPr>
        <w:t>- N/A</w:t>
      </w:r>
      <w:r>
        <w:rPr>
          <w:sz w:val="20"/>
        </w:rPr>
        <w:t>)</w:t>
      </w:r>
    </w:p>
    <w:p w:rsidR="00417BDA" w:rsidRDefault="00417BDA">
      <w:r>
        <w:t>For all new codes created or updated by this proposal:</w:t>
      </w:r>
    </w:p>
    <w:p w:rsidR="00417BDA" w:rsidRDefault="00417BDA">
      <w:pPr>
        <w:pStyle w:val="ColorfulList-Accent11"/>
        <w:numPr>
          <w:ilvl w:val="0"/>
          <w:numId w:val="2"/>
        </w:numPr>
      </w:pPr>
      <w:r>
        <w:t>When adding a code or changing a print name, have you search searched the code system in the most recent repository that no code already exists with the same print name? (</w:t>
      </w:r>
      <w:bookmarkStart w:id="111" w:name="__Fieldmark__6488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11"/>
      <w:r>
        <w:t xml:space="preserve"> - Yes; </w:t>
      </w:r>
      <w:bookmarkStart w:id="112" w:name="__Fieldmark__648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12"/>
      <w:r>
        <w:t xml:space="preserve"> - No; </w:t>
      </w:r>
      <w:bookmarkStart w:id="113" w:name="__Fieldmark__649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13"/>
      <w:r>
        <w:t xml:space="preserve"> - N/A)</w:t>
      </w:r>
    </w:p>
    <w:p w:rsidR="00417BDA" w:rsidRDefault="00417BDA">
      <w:pPr>
        <w:pStyle w:val="ColorfulList-Accent11"/>
        <w:numPr>
          <w:ilvl w:val="0"/>
          <w:numId w:val="2"/>
        </w:numPr>
      </w:pPr>
      <w:r>
        <w:t>Have you provided a code values and (where appropriate) print names that align with the naming convention for the code system?  (Generally all upper case, no spaces for codes, lower case for print names.  Depending on the code system, the code may be mnemonic or not). (</w:t>
      </w:r>
      <w:bookmarkStart w:id="114" w:name="__Fieldmark__6491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14"/>
      <w:r>
        <w:t xml:space="preserve"> - Yes; </w:t>
      </w:r>
      <w:bookmarkStart w:id="115" w:name="__Fieldmark__649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15"/>
      <w:r>
        <w:t xml:space="preserve"> - No; </w:t>
      </w:r>
      <w:bookmarkStart w:id="116" w:name="__Fieldmark__649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16"/>
      <w:r>
        <w:t xml:space="preserve"> - N/A)</w:t>
      </w:r>
    </w:p>
    <w:p w:rsidR="00417BDA" w:rsidRDefault="00417BDA">
      <w:pPr>
        <w:pStyle w:val="ColorfulList-Accent11"/>
        <w:numPr>
          <w:ilvl w:val="0"/>
          <w:numId w:val="2"/>
        </w:numPr>
      </w:pPr>
      <w:r>
        <w:t>Have you provided a definition for the code that follows the best practices for definitions? (</w:t>
      </w:r>
      <w:bookmarkStart w:id="117" w:name="__Fieldmark__6494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17"/>
      <w:r>
        <w:t xml:space="preserve"> - Yes; </w:t>
      </w:r>
      <w:bookmarkStart w:id="118" w:name="__Fieldmark__649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18"/>
      <w:r>
        <w:t xml:space="preserve"> - No; </w:t>
      </w:r>
      <w:bookmarkStart w:id="119" w:name="__Fieldmark__649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19"/>
      <w:r>
        <w:t xml:space="preserve"> - N/A)</w:t>
      </w:r>
    </w:p>
    <w:p w:rsidR="00417BDA" w:rsidRDefault="00417BDA">
      <w:pPr>
        <w:pStyle w:val="ColorfulList-Accent11"/>
        <w:numPr>
          <w:ilvl w:val="0"/>
          <w:numId w:val="2"/>
        </w:numPr>
      </w:pPr>
      <w:r>
        <w:t>Have you spell-checked (and for definitions grammar-checked) the definitions and print names using U.S. language settings? (</w:t>
      </w:r>
      <w:bookmarkStart w:id="120" w:name="__Fieldmark__6497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20"/>
      <w:r>
        <w:t xml:space="preserve"> - Yes; </w:t>
      </w:r>
      <w:bookmarkStart w:id="121" w:name="__Fieldmark__649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21"/>
      <w:r>
        <w:t xml:space="preserve"> - No; </w:t>
      </w:r>
      <w:bookmarkStart w:id="122" w:name="__Fieldmark__649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22"/>
      <w:r>
        <w:t xml:space="preserve"> - N/A)</w:t>
      </w:r>
    </w:p>
    <w:p w:rsidR="00417BDA" w:rsidRDefault="00417BDA">
      <w:pPr>
        <w:pStyle w:val="ColorfulList-Accent11"/>
        <w:numPr>
          <w:ilvl w:val="0"/>
          <w:numId w:val="2"/>
        </w:numPr>
      </w:pPr>
      <w:r>
        <w:lastRenderedPageBreak/>
        <w:t>Have you defined all required properties for the code system in which the code is being added? (</w:t>
      </w:r>
      <w:bookmarkStart w:id="123" w:name="__Fieldmark__650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23"/>
      <w:r>
        <w:t xml:space="preserve"> - Yes; </w:t>
      </w:r>
      <w:bookmarkStart w:id="124" w:name="__Fieldmark__650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24"/>
      <w:r>
        <w:t xml:space="preserve"> - No; </w:t>
      </w:r>
      <w:bookmarkStart w:id="125" w:name="__Fieldmark__650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25"/>
      <w:r>
        <w:t xml:space="preserve"> - N/A)</w:t>
      </w:r>
    </w:p>
    <w:p w:rsidR="00417BDA" w:rsidRDefault="00417BDA">
      <w:pPr>
        <w:pStyle w:val="ColorfulList-Accent11"/>
        <w:numPr>
          <w:ilvl w:val="1"/>
          <w:numId w:val="2"/>
        </w:numPr>
      </w:pPr>
      <w:proofErr w:type="spellStart"/>
      <w:r>
        <w:t>ActClass</w:t>
      </w:r>
      <w:proofErr w:type="spellEnd"/>
      <w:r>
        <w:t>: “specialized by concept domain”, Formal class name, formal name for association from participation to Act</w:t>
      </w:r>
    </w:p>
    <w:p w:rsidR="00417BDA" w:rsidRDefault="00417BDA">
      <w:pPr>
        <w:pStyle w:val="ColorfulList-Accent11"/>
        <w:numPr>
          <w:ilvl w:val="1"/>
          <w:numId w:val="2"/>
        </w:numPr>
      </w:pPr>
      <w:proofErr w:type="spellStart"/>
      <w:r>
        <w:t>ActCode</w:t>
      </w:r>
      <w:proofErr w:type="spellEnd"/>
      <w:r>
        <w:t>: “specialized by concept domain”</w:t>
      </w:r>
    </w:p>
    <w:p w:rsidR="00417BDA" w:rsidRDefault="00417BDA">
      <w:pPr>
        <w:pStyle w:val="ColorfulList-Accent11"/>
        <w:numPr>
          <w:ilvl w:val="1"/>
          <w:numId w:val="2"/>
        </w:numPr>
      </w:pPr>
      <w:proofErr w:type="spellStart"/>
      <w:r>
        <w:t>ActMood</w:t>
      </w:r>
      <w:proofErr w:type="spellEnd"/>
      <w:r>
        <w:t>: Formal name</w:t>
      </w:r>
    </w:p>
    <w:p w:rsidR="00417BDA" w:rsidRDefault="00417BDA">
      <w:pPr>
        <w:pStyle w:val="ColorfulList-Accent11"/>
        <w:numPr>
          <w:ilvl w:val="1"/>
          <w:numId w:val="2"/>
        </w:numPr>
      </w:pPr>
      <w:proofErr w:type="spellStart"/>
      <w:r>
        <w:t>ActRelationshipType</w:t>
      </w:r>
      <w:proofErr w:type="spellEnd"/>
      <w:r>
        <w:t xml:space="preserve">: “is document characteristic?”; applies to; how applies; Formal name from </w:t>
      </w:r>
      <w:bookmarkStart w:id="126" w:name="OLE_LINK2"/>
      <w:bookmarkStart w:id="127" w:name="OLE_LINK1"/>
      <w:r>
        <w:t xml:space="preserve">Act </w:t>
      </w:r>
      <w:bookmarkEnd w:id="126"/>
      <w:bookmarkEnd w:id="127"/>
      <w:r>
        <w:t xml:space="preserve">to outbound </w:t>
      </w:r>
      <w:proofErr w:type="spellStart"/>
      <w:r>
        <w:t>ActRelationship</w:t>
      </w:r>
      <w:proofErr w:type="spellEnd"/>
      <w:r>
        <w:t xml:space="preserve">, </w:t>
      </w:r>
      <w:proofErr w:type="spellStart"/>
      <w:r>
        <w:t>ActRelationship</w:t>
      </w:r>
      <w:proofErr w:type="spellEnd"/>
      <w:r>
        <w:t xml:space="preserve"> to source Act, </w:t>
      </w:r>
      <w:proofErr w:type="spellStart"/>
      <w:r>
        <w:t>ActRelationship</w:t>
      </w:r>
      <w:proofErr w:type="spellEnd"/>
      <w:r>
        <w:t xml:space="preserve"> to target Act and Act to inbound </w:t>
      </w:r>
      <w:proofErr w:type="spellStart"/>
      <w:r>
        <w:t>ActRelationship</w:t>
      </w:r>
      <w:proofErr w:type="spellEnd"/>
      <w:r>
        <w:t xml:space="preserve">; Sort for Act to inbound </w:t>
      </w:r>
      <w:proofErr w:type="spellStart"/>
      <w:r>
        <w:t>ActRelationship</w:t>
      </w:r>
      <w:proofErr w:type="spellEnd"/>
      <w:r>
        <w:t xml:space="preserve"> and Act to outbound </w:t>
      </w:r>
      <w:proofErr w:type="spellStart"/>
      <w:r>
        <w:t>ActRelationship</w:t>
      </w:r>
      <w:proofErr w:type="spellEnd"/>
    </w:p>
    <w:p w:rsidR="00417BDA" w:rsidRDefault="00417BDA">
      <w:pPr>
        <w:pStyle w:val="ColorfulList-Accent11"/>
        <w:numPr>
          <w:ilvl w:val="1"/>
          <w:numId w:val="2"/>
        </w:numPr>
      </w:pPr>
      <w:proofErr w:type="spellStart"/>
      <w:r>
        <w:t>CompressionAlgorithm</w:t>
      </w:r>
      <w:proofErr w:type="spellEnd"/>
      <w:r>
        <w:t xml:space="preserve">: </w:t>
      </w:r>
      <w:proofErr w:type="spellStart"/>
      <w:r>
        <w:t>howApplies</w:t>
      </w:r>
      <w:proofErr w:type="spellEnd"/>
      <w:r>
        <w:t xml:space="preserve"> (mandatory, deprecated, other)</w:t>
      </w:r>
    </w:p>
    <w:p w:rsidR="00417BDA" w:rsidRDefault="00417BDA">
      <w:pPr>
        <w:pStyle w:val="ColorfulList-Accent11"/>
        <w:numPr>
          <w:ilvl w:val="1"/>
          <w:numId w:val="2"/>
        </w:numPr>
      </w:pPr>
      <w:proofErr w:type="spellStart"/>
      <w:r>
        <w:t>EntityClass</w:t>
      </w:r>
      <w:proofErr w:type="spellEnd"/>
      <w:r>
        <w:t xml:space="preserve">: “specialized by concept domain”, applies to </w:t>
      </w:r>
      <w:proofErr w:type="spellStart"/>
      <w:r>
        <w:t>determinerCode</w:t>
      </w:r>
      <w:proofErr w:type="spellEnd"/>
      <w:r>
        <w:t>, Formal class name</w:t>
      </w:r>
    </w:p>
    <w:p w:rsidR="00417BDA" w:rsidRDefault="00417BDA">
      <w:pPr>
        <w:pStyle w:val="ColorfulList-Accent11"/>
        <w:numPr>
          <w:ilvl w:val="1"/>
          <w:numId w:val="2"/>
        </w:numPr>
      </w:pPr>
      <w:proofErr w:type="spellStart"/>
      <w:r>
        <w:t>EntityDeterminer</w:t>
      </w:r>
      <w:proofErr w:type="spellEnd"/>
      <w:r>
        <w:t>: Formal name</w:t>
      </w:r>
    </w:p>
    <w:p w:rsidR="00417BDA" w:rsidRDefault="00417BDA">
      <w:pPr>
        <w:pStyle w:val="ColorfulList-Accent11"/>
        <w:numPr>
          <w:ilvl w:val="1"/>
          <w:numId w:val="2"/>
        </w:numPr>
      </w:pPr>
      <w:proofErr w:type="spellStart"/>
      <w:r>
        <w:t>GTSAbbreviation</w:t>
      </w:r>
      <w:proofErr w:type="spellEnd"/>
      <w:r>
        <w:t>: Equivalent expression</w:t>
      </w:r>
    </w:p>
    <w:p w:rsidR="00417BDA" w:rsidRDefault="00417BDA">
      <w:pPr>
        <w:pStyle w:val="ColorfulList-Accent11"/>
        <w:numPr>
          <w:ilvl w:val="1"/>
          <w:numId w:val="2"/>
        </w:numPr>
      </w:pPr>
      <w:proofErr w:type="spellStart"/>
      <w:r>
        <w:t>ObservationMethod</w:t>
      </w:r>
      <w:proofErr w:type="spellEnd"/>
      <w:r>
        <w:t>: how applies?</w:t>
      </w:r>
    </w:p>
    <w:p w:rsidR="00417BDA" w:rsidRDefault="00417BDA">
      <w:pPr>
        <w:pStyle w:val="ColorfulList-Accent11"/>
        <w:numPr>
          <w:ilvl w:val="1"/>
          <w:numId w:val="2"/>
        </w:numPr>
      </w:pPr>
      <w:proofErr w:type="spellStart"/>
      <w:r>
        <w:t>ParticipationType</w:t>
      </w:r>
      <w:proofErr w:type="spellEnd"/>
      <w:r>
        <w:t>: “specialized by concept domain”, “is document characteristic?”, Formal name from Act to Participation and Role to Participation; Sort from Act to Participation and Role to Participation</w:t>
      </w:r>
    </w:p>
    <w:p w:rsidR="00417BDA" w:rsidRDefault="00417BDA">
      <w:pPr>
        <w:pStyle w:val="ColorfulList-Accent11"/>
        <w:numPr>
          <w:ilvl w:val="1"/>
          <w:numId w:val="2"/>
        </w:numPr>
      </w:pPr>
      <w:proofErr w:type="spellStart"/>
      <w:r>
        <w:t>RoleClass</w:t>
      </w:r>
      <w:proofErr w:type="spellEnd"/>
      <w:r>
        <w:t xml:space="preserve">: “specialized by concept domain”, Formal name, Participation to Role name, Role to player Entity name, Entity to played Role name, Entity to scoped Role name, Role to </w:t>
      </w:r>
      <w:proofErr w:type="spellStart"/>
      <w:r>
        <w:t>scoper</w:t>
      </w:r>
      <w:proofErr w:type="spellEnd"/>
      <w:r>
        <w:t xml:space="preserve"> Entity name, Entity to played Role sort, Entity to scoped Role sort</w:t>
      </w:r>
    </w:p>
    <w:p w:rsidR="00417BDA" w:rsidRDefault="00417BDA">
      <w:pPr>
        <w:pStyle w:val="ColorfulList-Accent11"/>
        <w:numPr>
          <w:ilvl w:val="1"/>
          <w:numId w:val="2"/>
        </w:numPr>
      </w:pPr>
      <w:proofErr w:type="spellStart"/>
      <w:r>
        <w:t>RoleCode</w:t>
      </w:r>
      <w:proofErr w:type="spellEnd"/>
      <w:r>
        <w:t xml:space="preserve">: </w:t>
      </w:r>
      <w:proofErr w:type="spellStart"/>
      <w:r>
        <w:t>conceptStatusQualifier</w:t>
      </w:r>
      <w:proofErr w:type="spellEnd"/>
    </w:p>
    <w:p w:rsidR="00417BDA" w:rsidRDefault="00417BDA">
      <w:pPr>
        <w:pStyle w:val="ColorfulList-Accent11"/>
        <w:numPr>
          <w:ilvl w:val="1"/>
          <w:numId w:val="2"/>
        </w:numPr>
      </w:pPr>
      <w:proofErr w:type="spellStart"/>
      <w:r>
        <w:t>RoleLinkType</w:t>
      </w:r>
      <w:proofErr w:type="spellEnd"/>
      <w:r>
        <w:t xml:space="preserve">: Formal name from Role to outbound </w:t>
      </w:r>
      <w:proofErr w:type="spellStart"/>
      <w:r>
        <w:t>RoleLink</w:t>
      </w:r>
      <w:proofErr w:type="spellEnd"/>
      <w:r>
        <w:t xml:space="preserve">, </w:t>
      </w:r>
      <w:proofErr w:type="spellStart"/>
      <w:r>
        <w:t>RoleLink</w:t>
      </w:r>
      <w:proofErr w:type="spellEnd"/>
      <w:r>
        <w:t xml:space="preserve"> to source Role, </w:t>
      </w:r>
      <w:proofErr w:type="spellStart"/>
      <w:r>
        <w:t>RoleLink</w:t>
      </w:r>
      <w:proofErr w:type="spellEnd"/>
      <w:r>
        <w:t xml:space="preserve"> to target Role and Role to inbound </w:t>
      </w:r>
      <w:proofErr w:type="spellStart"/>
      <w:r>
        <w:t>RoleLink</w:t>
      </w:r>
      <w:proofErr w:type="spellEnd"/>
      <w:r>
        <w:t xml:space="preserve">; Sort for Role to inbound </w:t>
      </w:r>
      <w:proofErr w:type="spellStart"/>
      <w:r>
        <w:t>RoleLink</w:t>
      </w:r>
      <w:proofErr w:type="spellEnd"/>
      <w:r>
        <w:t xml:space="preserve"> and Role to </w:t>
      </w:r>
      <w:proofErr w:type="spellStart"/>
      <w:r>
        <w:t>outboundRoleLink</w:t>
      </w:r>
      <w:proofErr w:type="spellEnd"/>
    </w:p>
    <w:p w:rsidR="00417BDA" w:rsidRDefault="00417BDA">
      <w:pPr>
        <w:pStyle w:val="ColorfulList-Accent11"/>
        <w:numPr>
          <w:ilvl w:val="0"/>
          <w:numId w:val="2"/>
        </w:numPr>
      </w:pPr>
      <w:r>
        <w:t>Have you checked the current version of the code system and identified all code(s) that should be parents and/or children of the new concept and verified that you have listed them all appropriately (and spelled correctly) in your proposal? (</w:t>
      </w:r>
      <w:bookmarkStart w:id="128" w:name="__Fieldmark__6503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28"/>
      <w:r>
        <w:t xml:space="preserve"> - Yes; </w:t>
      </w:r>
      <w:bookmarkStart w:id="129" w:name="__Fieldmark__650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29"/>
      <w:r>
        <w:t xml:space="preserve"> - No; </w:t>
      </w:r>
      <w:bookmarkStart w:id="130" w:name="__Fieldmark__650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30"/>
      <w:r>
        <w:t xml:space="preserve"> - N/A)</w:t>
      </w:r>
    </w:p>
    <w:p w:rsidR="00417BDA" w:rsidRDefault="00417BDA">
      <w:pPr>
        <w:pStyle w:val="ColorfulList-Accent11"/>
        <w:numPr>
          <w:ilvl w:val="0"/>
          <w:numId w:val="2"/>
        </w:numPr>
      </w:pPr>
      <w:r>
        <w:t>Have you identified whether the code should be considered abstract or not? (</w:t>
      </w:r>
      <w:bookmarkStart w:id="131" w:name="__Fieldmark__6506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31"/>
      <w:r>
        <w:t xml:space="preserve"> - Yes; </w:t>
      </w:r>
      <w:bookmarkStart w:id="132" w:name="__Fieldmark__650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32"/>
      <w:r>
        <w:t xml:space="preserve"> - No; </w:t>
      </w:r>
      <w:bookmarkStart w:id="133" w:name="__Fieldmark__650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33"/>
      <w:r>
        <w:t xml:space="preserve"> - N/A)</w:t>
      </w:r>
    </w:p>
    <w:p w:rsidR="00417BDA" w:rsidRDefault="00417BDA">
      <w:pPr>
        <w:pStyle w:val="ColorfulList-Accent11"/>
        <w:numPr>
          <w:ilvl w:val="0"/>
          <w:numId w:val="2"/>
        </w:numPr>
      </w:pPr>
      <w:r>
        <w:t>If deprecating a code, have you identified a reason for the deprecation and provided guidance for what should be used instead? (</w:t>
      </w:r>
      <w:bookmarkStart w:id="134" w:name="__Fieldmark__6509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34"/>
      <w:r>
        <w:t xml:space="preserve"> - Yes; </w:t>
      </w:r>
      <w:bookmarkStart w:id="135" w:name="__Fieldmark__651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35"/>
      <w:r>
        <w:t xml:space="preserve"> - No; </w:t>
      </w:r>
      <w:bookmarkStart w:id="136" w:name="__Fieldmark__651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36"/>
      <w:r>
        <w:t xml:space="preserve"> - N/A)</w:t>
      </w:r>
    </w:p>
    <w:p w:rsidR="00417BDA" w:rsidRDefault="00417BDA">
      <w:pPr>
        <w:pStyle w:val="Heading2"/>
      </w:pPr>
      <w:r>
        <w:t xml:space="preserve">New Value Sets </w:t>
      </w:r>
      <w:r>
        <w:rPr>
          <w:sz w:val="20"/>
        </w:rPr>
        <w:t>(</w:t>
      </w:r>
      <w:bookmarkStart w:id="137" w:name="__Fieldmark__651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37"/>
      <w:r>
        <w:rPr>
          <w:sz w:val="12"/>
        </w:rPr>
        <w:t xml:space="preserve"> </w:t>
      </w:r>
      <w:r>
        <w:rPr>
          <w:sz w:val="18"/>
        </w:rPr>
        <w:t>- N/A</w:t>
      </w:r>
      <w:r>
        <w:rPr>
          <w:sz w:val="20"/>
        </w:rPr>
        <w:t>)</w:t>
      </w:r>
    </w:p>
    <w:p w:rsidR="00417BDA" w:rsidRDefault="00417BDA">
      <w:r>
        <w:t>For all new value sets created as part of this proposal:</w:t>
      </w:r>
    </w:p>
    <w:p w:rsidR="00417BDA" w:rsidRDefault="00417BDA">
      <w:pPr>
        <w:pStyle w:val="ColorfulList-Accent11"/>
        <w:numPr>
          <w:ilvl w:val="0"/>
          <w:numId w:val="2"/>
        </w:numPr>
      </w:pPr>
      <w:r>
        <w:lastRenderedPageBreak/>
        <w:t>Have you verified that the value set is appropriate to be registered in the HL7 Inc. repository (created against structural code systems, used in a UV, Example or Representative binding)? (</w:t>
      </w:r>
      <w:bookmarkStart w:id="138" w:name="__Fieldmark__6513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38"/>
      <w:r>
        <w:t xml:space="preserve"> - Yes; </w:t>
      </w:r>
      <w:bookmarkStart w:id="139" w:name="__Fieldmark__651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39"/>
      <w:r>
        <w:t xml:space="preserve"> - No; </w:t>
      </w:r>
      <w:bookmarkStart w:id="140" w:name="__Fieldmark__651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40"/>
      <w:r>
        <w:t xml:space="preserve"> - N/A)</w:t>
      </w:r>
    </w:p>
    <w:p w:rsidR="00417BDA" w:rsidRDefault="00417BDA">
      <w:pPr>
        <w:pStyle w:val="ColorfulList-Accent11"/>
        <w:numPr>
          <w:ilvl w:val="0"/>
          <w:numId w:val="2"/>
        </w:numPr>
      </w:pPr>
      <w:r>
        <w:t xml:space="preserve">Have you identified whether the value set definition is immutable?  I.e. </w:t>
      </w:r>
      <w:proofErr w:type="gramStart"/>
      <w:r>
        <w:t>It</w:t>
      </w:r>
      <w:proofErr w:type="gramEnd"/>
      <w:r>
        <w:t xml:space="preserve"> is a definition that must never be changed. (</w:t>
      </w:r>
      <w:bookmarkStart w:id="141" w:name="__Fieldmark__651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41"/>
      <w:r>
        <w:t xml:space="preserve"> - Yes; </w:t>
      </w:r>
      <w:bookmarkStart w:id="142" w:name="__Fieldmark__651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42"/>
      <w:r>
        <w:t xml:space="preserve"> - No; </w:t>
      </w:r>
      <w:bookmarkStart w:id="143" w:name="__Fieldmark__651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43"/>
      <w:r>
        <w:t xml:space="preserve"> - N/A)</w:t>
      </w:r>
    </w:p>
    <w:p w:rsidR="00417BDA" w:rsidRDefault="00417BDA">
      <w:pPr>
        <w:pStyle w:val="ColorfulList-Accent11"/>
        <w:numPr>
          <w:ilvl w:val="0"/>
          <w:numId w:val="2"/>
        </w:numPr>
      </w:pPr>
      <w:r>
        <w:t>Have you verified that the name for the value set does not already exist in the existing HL7 repository? (</w:t>
      </w:r>
      <w:bookmarkStart w:id="144" w:name="__Fieldmark__6519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44"/>
      <w:r>
        <w:t xml:space="preserve"> - Yes; </w:t>
      </w:r>
      <w:bookmarkStart w:id="145" w:name="__Fieldmark__652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45"/>
      <w:r>
        <w:t xml:space="preserve"> - No; </w:t>
      </w:r>
      <w:bookmarkStart w:id="146" w:name="__Fieldmark__652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46"/>
      <w:r>
        <w:t xml:space="preserve"> - N/A)</w:t>
      </w:r>
    </w:p>
    <w:p w:rsidR="00417BDA" w:rsidRDefault="00417BDA">
      <w:pPr>
        <w:pStyle w:val="ColorfulList-Accent11"/>
        <w:numPr>
          <w:ilvl w:val="0"/>
          <w:numId w:val="2"/>
        </w:numPr>
      </w:pPr>
      <w:r>
        <w:t xml:space="preserve">Have you named the value set using the naming guidelines found here: </w:t>
      </w:r>
      <w:hyperlink r:id="rId11" w:history="1">
        <w:r>
          <w:rPr>
            <w:rStyle w:val="Hyperlink"/>
          </w:rPr>
          <w:t>http://wiki.hl7.org/index.php?title=Value_Set_Naming_Conventions</w:t>
        </w:r>
      </w:hyperlink>
      <w:r>
        <w:t xml:space="preserve"> (</w:t>
      </w:r>
      <w:bookmarkStart w:id="147" w:name="__Fieldmark__6522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47"/>
      <w:r>
        <w:t xml:space="preserve"> - Yes; </w:t>
      </w:r>
      <w:bookmarkStart w:id="148" w:name="__Fieldmark__652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48"/>
      <w:r>
        <w:t xml:space="preserve"> - No; </w:t>
      </w:r>
      <w:bookmarkStart w:id="149" w:name="__Fieldmark__652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49"/>
      <w:r>
        <w:t xml:space="preserve"> - N/A)</w:t>
      </w:r>
    </w:p>
    <w:p w:rsidR="00417BDA" w:rsidRDefault="00417BDA">
      <w:pPr>
        <w:pStyle w:val="Heading2"/>
      </w:pPr>
      <w:r>
        <w:t xml:space="preserve">New or Modified Value Sets </w:t>
      </w:r>
      <w:r>
        <w:rPr>
          <w:sz w:val="20"/>
        </w:rPr>
        <w:t>(</w:t>
      </w:r>
      <w:bookmarkStart w:id="150" w:name="__Fieldmark__652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50"/>
      <w:r>
        <w:rPr>
          <w:sz w:val="12"/>
        </w:rPr>
        <w:t xml:space="preserve"> </w:t>
      </w:r>
      <w:r>
        <w:rPr>
          <w:sz w:val="18"/>
        </w:rPr>
        <w:t>- N/A</w:t>
      </w:r>
      <w:r>
        <w:rPr>
          <w:sz w:val="20"/>
        </w:rPr>
        <w:t>)</w:t>
      </w:r>
    </w:p>
    <w:p w:rsidR="00417BDA" w:rsidRDefault="00417BDA">
      <w:r>
        <w:t>For all value sets created or modified as part of this proposal:</w:t>
      </w:r>
    </w:p>
    <w:p w:rsidR="00417BDA" w:rsidRDefault="00417BDA">
      <w:pPr>
        <w:pStyle w:val="ColorfulList-Accent11"/>
        <w:numPr>
          <w:ilvl w:val="0"/>
          <w:numId w:val="2"/>
        </w:numPr>
      </w:pPr>
      <w:r>
        <w:t>That any modified value sets are not flagged as immutable. (</w:t>
      </w:r>
      <w:bookmarkStart w:id="151" w:name="__Fieldmark__652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51"/>
      <w:r>
        <w:t xml:space="preserve"> - Yes; </w:t>
      </w:r>
      <w:bookmarkStart w:id="152" w:name="__Fieldmark__652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52"/>
      <w:r>
        <w:t xml:space="preserve"> - No; </w:t>
      </w:r>
      <w:bookmarkStart w:id="153" w:name="__Fieldmark__652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53"/>
      <w:r>
        <w:t xml:space="preserve"> - N/A)</w:t>
      </w:r>
    </w:p>
    <w:p w:rsidR="00417BDA" w:rsidRDefault="00417BDA">
      <w:pPr>
        <w:pStyle w:val="ColorfulList-Accent11"/>
        <w:numPr>
          <w:ilvl w:val="0"/>
          <w:numId w:val="2"/>
        </w:numPr>
      </w:pPr>
      <w:r>
        <w:t>For non-immutable value sets, have you provided a description that explains the scope of the value set and the “owning” WG that should be responsible for determining how the value set definition evolves over time? (</w:t>
      </w:r>
      <w:bookmarkStart w:id="154" w:name="__Fieldmark__652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54"/>
      <w:r>
        <w:t xml:space="preserve"> - Yes; </w:t>
      </w:r>
      <w:bookmarkStart w:id="155" w:name="__Fieldmark__653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55"/>
      <w:r>
        <w:t xml:space="preserve"> - No; </w:t>
      </w:r>
      <w:bookmarkStart w:id="156" w:name="__Fieldmark__653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56"/>
      <w:r>
        <w:t xml:space="preserve"> - N/A)</w:t>
      </w:r>
    </w:p>
    <w:p w:rsidR="00417BDA" w:rsidRDefault="00417BDA">
      <w:pPr>
        <w:pStyle w:val="ColorfulList-Accent11"/>
        <w:numPr>
          <w:ilvl w:val="0"/>
          <w:numId w:val="2"/>
        </w:numPr>
      </w:pPr>
      <w:r>
        <w:t>Have you defined all required properties for value sets drawn from one of the following structural code systems? (</w:t>
      </w:r>
      <w:bookmarkStart w:id="157" w:name="__Fieldmark__6532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57"/>
      <w:r>
        <w:t xml:space="preserve"> - Yes; </w:t>
      </w:r>
      <w:bookmarkStart w:id="158" w:name="__Fieldmark__653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58"/>
      <w:r>
        <w:t xml:space="preserve"> - No; </w:t>
      </w:r>
      <w:bookmarkStart w:id="159" w:name="__Fieldmark__653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59"/>
      <w:r>
        <w:t xml:space="preserve"> - N/A)</w:t>
      </w:r>
    </w:p>
    <w:p w:rsidR="00417BDA" w:rsidRDefault="00417BDA">
      <w:pPr>
        <w:pStyle w:val="ColorfulList-Accent11"/>
        <w:numPr>
          <w:ilvl w:val="1"/>
          <w:numId w:val="2"/>
        </w:numPr>
      </w:pPr>
      <w:proofErr w:type="spellStart"/>
      <w:r>
        <w:t>ActClass</w:t>
      </w:r>
      <w:proofErr w:type="spellEnd"/>
      <w:r>
        <w:t>: Formal class name, formal name for association from participation to Act</w:t>
      </w:r>
    </w:p>
    <w:p w:rsidR="00417BDA" w:rsidRDefault="00417BDA">
      <w:pPr>
        <w:pStyle w:val="ColorfulList-Accent11"/>
        <w:numPr>
          <w:ilvl w:val="1"/>
          <w:numId w:val="2"/>
        </w:numPr>
      </w:pPr>
      <w:proofErr w:type="spellStart"/>
      <w:r>
        <w:t>ActMood</w:t>
      </w:r>
      <w:proofErr w:type="spellEnd"/>
      <w:r>
        <w:t>: Formal name</w:t>
      </w:r>
    </w:p>
    <w:p w:rsidR="00417BDA" w:rsidRDefault="00417BDA">
      <w:pPr>
        <w:pStyle w:val="ColorfulList-Accent11"/>
        <w:numPr>
          <w:ilvl w:val="1"/>
          <w:numId w:val="2"/>
        </w:numPr>
      </w:pPr>
      <w:proofErr w:type="spellStart"/>
      <w:r>
        <w:t>ActRelationshipType</w:t>
      </w:r>
      <w:proofErr w:type="spellEnd"/>
      <w:r>
        <w:t xml:space="preserve">: Formal name from Act to outbound </w:t>
      </w:r>
      <w:proofErr w:type="spellStart"/>
      <w:r>
        <w:t>ActRelationship</w:t>
      </w:r>
      <w:proofErr w:type="spellEnd"/>
      <w:r>
        <w:t xml:space="preserve">, </w:t>
      </w:r>
      <w:proofErr w:type="spellStart"/>
      <w:r>
        <w:t>ActRelationship</w:t>
      </w:r>
      <w:proofErr w:type="spellEnd"/>
      <w:r>
        <w:t xml:space="preserve"> to source Act, </w:t>
      </w:r>
      <w:proofErr w:type="spellStart"/>
      <w:r>
        <w:t>ActRelationship</w:t>
      </w:r>
      <w:proofErr w:type="spellEnd"/>
      <w:r>
        <w:t xml:space="preserve"> to target Act and Act to inbound </w:t>
      </w:r>
      <w:proofErr w:type="spellStart"/>
      <w:r>
        <w:t>ActRelationship</w:t>
      </w:r>
      <w:proofErr w:type="spellEnd"/>
      <w:r>
        <w:t xml:space="preserve">; Sort for Act to inbound </w:t>
      </w:r>
      <w:proofErr w:type="spellStart"/>
      <w:r>
        <w:t>ActRelationship</w:t>
      </w:r>
      <w:proofErr w:type="spellEnd"/>
      <w:r>
        <w:t xml:space="preserve"> and Act to outbound </w:t>
      </w:r>
      <w:proofErr w:type="spellStart"/>
      <w:r>
        <w:t>ActRelationship</w:t>
      </w:r>
      <w:proofErr w:type="spellEnd"/>
    </w:p>
    <w:p w:rsidR="00417BDA" w:rsidRDefault="00417BDA">
      <w:pPr>
        <w:pStyle w:val="ColorfulList-Accent11"/>
        <w:numPr>
          <w:ilvl w:val="1"/>
          <w:numId w:val="2"/>
        </w:numPr>
      </w:pPr>
      <w:proofErr w:type="spellStart"/>
      <w:r>
        <w:t>EntityClassFormal</w:t>
      </w:r>
      <w:proofErr w:type="spellEnd"/>
      <w:r>
        <w:t xml:space="preserve"> class name</w:t>
      </w:r>
    </w:p>
    <w:p w:rsidR="00417BDA" w:rsidRDefault="00417BDA">
      <w:pPr>
        <w:pStyle w:val="ColorfulList-Accent11"/>
        <w:numPr>
          <w:ilvl w:val="1"/>
          <w:numId w:val="2"/>
        </w:numPr>
      </w:pPr>
      <w:proofErr w:type="spellStart"/>
      <w:r>
        <w:t>EntityDeterminer</w:t>
      </w:r>
      <w:proofErr w:type="spellEnd"/>
      <w:r>
        <w:t>: Formal name</w:t>
      </w:r>
    </w:p>
    <w:p w:rsidR="00417BDA" w:rsidRDefault="00417BDA">
      <w:pPr>
        <w:pStyle w:val="ColorfulList-Accent11"/>
        <w:numPr>
          <w:ilvl w:val="1"/>
          <w:numId w:val="2"/>
        </w:numPr>
      </w:pPr>
      <w:proofErr w:type="spellStart"/>
      <w:r>
        <w:t>ParticipationType</w:t>
      </w:r>
      <w:proofErr w:type="spellEnd"/>
      <w:r>
        <w:t>: Formal name from Act to Participation and Role to Participation; Sort from Act to Participation and Role to Participation</w:t>
      </w:r>
    </w:p>
    <w:p w:rsidR="00417BDA" w:rsidRDefault="00417BDA">
      <w:pPr>
        <w:pStyle w:val="ColorfulList-Accent11"/>
        <w:numPr>
          <w:ilvl w:val="1"/>
          <w:numId w:val="2"/>
        </w:numPr>
      </w:pPr>
      <w:proofErr w:type="spellStart"/>
      <w:r>
        <w:t>RoleClass</w:t>
      </w:r>
      <w:proofErr w:type="spellEnd"/>
      <w:r>
        <w:t xml:space="preserve">: Formal name, Participation to Role name, Role to player Entity name, Entity to played Role name, Entity to scoped Role name, Role to </w:t>
      </w:r>
      <w:proofErr w:type="spellStart"/>
      <w:r>
        <w:t>scoper</w:t>
      </w:r>
      <w:proofErr w:type="spellEnd"/>
      <w:r>
        <w:t xml:space="preserve"> Entity name, Entity to played Role sort, Entity to scoped Role sort</w:t>
      </w:r>
    </w:p>
    <w:p w:rsidR="00417BDA" w:rsidRDefault="00417BDA">
      <w:pPr>
        <w:pStyle w:val="ColorfulList-Accent11"/>
        <w:numPr>
          <w:ilvl w:val="1"/>
          <w:numId w:val="2"/>
        </w:numPr>
      </w:pPr>
      <w:proofErr w:type="spellStart"/>
      <w:r>
        <w:t>RoleLinkType</w:t>
      </w:r>
      <w:proofErr w:type="spellEnd"/>
      <w:r>
        <w:t xml:space="preserve">: Formal name from Role to outbound </w:t>
      </w:r>
      <w:proofErr w:type="spellStart"/>
      <w:r>
        <w:t>RoleLink</w:t>
      </w:r>
      <w:proofErr w:type="spellEnd"/>
      <w:r>
        <w:t xml:space="preserve">, </w:t>
      </w:r>
      <w:proofErr w:type="spellStart"/>
      <w:r>
        <w:t>RoleLink</w:t>
      </w:r>
      <w:proofErr w:type="spellEnd"/>
      <w:r>
        <w:t xml:space="preserve"> to source Role, </w:t>
      </w:r>
      <w:proofErr w:type="spellStart"/>
      <w:r>
        <w:t>RoleLink</w:t>
      </w:r>
      <w:proofErr w:type="spellEnd"/>
      <w:r>
        <w:t xml:space="preserve"> to target Role and Role to inbound </w:t>
      </w:r>
      <w:proofErr w:type="spellStart"/>
      <w:r>
        <w:t>RoleLink</w:t>
      </w:r>
      <w:proofErr w:type="spellEnd"/>
      <w:r>
        <w:t xml:space="preserve">; Sort for Role to inbound </w:t>
      </w:r>
      <w:proofErr w:type="spellStart"/>
      <w:r>
        <w:t>RoleLink</w:t>
      </w:r>
      <w:proofErr w:type="spellEnd"/>
      <w:r>
        <w:t xml:space="preserve"> and Role to </w:t>
      </w:r>
      <w:proofErr w:type="spellStart"/>
      <w:r>
        <w:t>outboundRoleLink</w:t>
      </w:r>
      <w:proofErr w:type="spellEnd"/>
    </w:p>
    <w:p w:rsidR="00417BDA" w:rsidRDefault="00417BDA">
      <w:pPr>
        <w:pStyle w:val="ColorfulList-Accent11"/>
        <w:numPr>
          <w:ilvl w:val="0"/>
          <w:numId w:val="2"/>
        </w:numPr>
      </w:pPr>
      <w:r>
        <w:t>Have you checked that your value set name and description are correctly spelled (and for descriptions, have correct grammar) using U.S. language settings, and is consistent with the current Value Set naming conventions? (</w:t>
      </w:r>
      <w:bookmarkStart w:id="160" w:name="__Fieldmark__6535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60"/>
      <w:r>
        <w:t xml:space="preserve"> - Yes; </w:t>
      </w:r>
      <w:bookmarkStart w:id="161" w:name="__Fieldmark__653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61"/>
      <w:r>
        <w:t xml:space="preserve"> - No; </w:t>
      </w:r>
      <w:bookmarkStart w:id="162" w:name="__Fieldmark__653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62"/>
      <w:r>
        <w:t xml:space="preserve"> - N/A)</w:t>
      </w:r>
    </w:p>
    <w:p w:rsidR="00417BDA" w:rsidRDefault="00417BDA">
      <w:pPr>
        <w:pStyle w:val="ColorfulList-Accent11"/>
        <w:numPr>
          <w:ilvl w:val="0"/>
          <w:numId w:val="2"/>
        </w:numPr>
      </w:pPr>
      <w:r>
        <w:lastRenderedPageBreak/>
        <w:t>Have you checked that all references to codes in your value set definition identify their associated code system and actually exist within the current version of their respective code systems (both HL7 and external code systems)? (</w:t>
      </w:r>
      <w:bookmarkStart w:id="163" w:name="__Fieldmark__653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63"/>
      <w:r>
        <w:t xml:space="preserve"> - Yes; </w:t>
      </w:r>
      <w:bookmarkStart w:id="164" w:name="__Fieldmark__653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64"/>
      <w:r>
        <w:t xml:space="preserve"> - No; </w:t>
      </w:r>
      <w:bookmarkStart w:id="165" w:name="__Fieldmark__6540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65"/>
      <w:r>
        <w:t xml:space="preserve"> - N/A)</w:t>
      </w:r>
    </w:p>
    <w:p w:rsidR="00417BDA" w:rsidRDefault="00417BDA">
      <w:pPr>
        <w:pStyle w:val="ColorfulList-Accent11"/>
        <w:numPr>
          <w:ilvl w:val="0"/>
          <w:numId w:val="2"/>
        </w:numPr>
      </w:pPr>
      <w:r>
        <w:t>Have you verified that if your value set content definition is enumerated (extensional) that there is no appropriate or better way to define it as an expression-based (intentional) definition? (</w:t>
      </w:r>
      <w:bookmarkStart w:id="166" w:name="__Fieldmark__6541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66"/>
      <w:r>
        <w:t xml:space="preserve"> - Yes; </w:t>
      </w:r>
      <w:bookmarkStart w:id="167" w:name="__Fieldmark__654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67"/>
      <w:r>
        <w:t xml:space="preserve"> - No; </w:t>
      </w:r>
      <w:bookmarkStart w:id="168" w:name="__Fieldmark__654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68"/>
      <w:r>
        <w:t xml:space="preserve"> - N/A)</w:t>
      </w:r>
    </w:p>
    <w:p w:rsidR="00417BDA" w:rsidRDefault="00417BDA">
      <w:pPr>
        <w:pStyle w:val="ColorfulList-Accent11"/>
        <w:numPr>
          <w:ilvl w:val="0"/>
          <w:numId w:val="2"/>
        </w:numPr>
      </w:pPr>
      <w:r>
        <w:t xml:space="preserve">For expression-based value set content definitions, have you confirmed that your expression is expressed in a way that is fully defined against the HL7 </w:t>
      </w:r>
      <w:proofErr w:type="spellStart"/>
      <w:r>
        <w:t>metamodel</w:t>
      </w:r>
      <w:proofErr w:type="spellEnd"/>
      <w:r>
        <w:t>? (</w:t>
      </w:r>
      <w:bookmarkStart w:id="169" w:name="__Fieldmark__654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69"/>
      <w:r>
        <w:t xml:space="preserve"> - Yes; </w:t>
      </w:r>
      <w:bookmarkStart w:id="170" w:name="__Fieldmark__654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70"/>
      <w:r>
        <w:t xml:space="preserve"> - No; </w:t>
      </w:r>
      <w:bookmarkStart w:id="171" w:name="__Fieldmark__6546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71"/>
      <w:r>
        <w:t xml:space="preserve"> - N/A)</w:t>
      </w:r>
    </w:p>
    <w:p w:rsidR="00417BDA" w:rsidRDefault="00417BDA">
      <w:pPr>
        <w:pStyle w:val="ColorfulList-Accent11"/>
        <w:numPr>
          <w:ilvl w:val="1"/>
          <w:numId w:val="2"/>
        </w:numPr>
      </w:pPr>
      <w:r>
        <w:t>For code-based value sets, identify whether the head-code is included or not</w:t>
      </w:r>
    </w:p>
    <w:p w:rsidR="00417BDA" w:rsidRDefault="00417BDA">
      <w:pPr>
        <w:pStyle w:val="ColorfulList-Accent11"/>
        <w:numPr>
          <w:ilvl w:val="1"/>
          <w:numId w:val="2"/>
        </w:numPr>
      </w:pPr>
      <w:r>
        <w:t>For code-based value sets, identify whether the included codes should be children, all descendants or leaf nodes only</w:t>
      </w:r>
    </w:p>
    <w:p w:rsidR="00417BDA" w:rsidRDefault="00417BDA">
      <w:pPr>
        <w:pStyle w:val="ColorfulList-Accent11"/>
        <w:numPr>
          <w:ilvl w:val="1"/>
          <w:numId w:val="2"/>
        </w:numPr>
      </w:pPr>
      <w:r>
        <w:t xml:space="preserve">For code based value sets, that the specific type of association to be navigated is identified if it is something other than the </w:t>
      </w:r>
      <w:proofErr w:type="spellStart"/>
      <w:r>
        <w:t>subsumption</w:t>
      </w:r>
      <w:proofErr w:type="spellEnd"/>
      <w:r>
        <w:t xml:space="preserve"> relationship</w:t>
      </w:r>
    </w:p>
    <w:p w:rsidR="00417BDA" w:rsidRDefault="00417BDA">
      <w:pPr>
        <w:pStyle w:val="ColorfulList-Accent11"/>
        <w:numPr>
          <w:ilvl w:val="1"/>
          <w:numId w:val="2"/>
        </w:numPr>
      </w:pPr>
      <w:r>
        <w:t>For complex value sets, that they are expressed as a combination of unions, intersections and exclusions where “order of operations” is clearly documented</w:t>
      </w:r>
    </w:p>
    <w:p w:rsidR="00417BDA" w:rsidRDefault="00417BDA">
      <w:pPr>
        <w:pStyle w:val="ColorfulList-Accent11"/>
        <w:numPr>
          <w:ilvl w:val="1"/>
          <w:numId w:val="2"/>
        </w:numPr>
      </w:pPr>
      <w:r>
        <w:t>For property-based value sets, that the referenced property names actually exist in their respective code systems and are spelled correctly</w:t>
      </w:r>
    </w:p>
    <w:p w:rsidR="00417BDA" w:rsidRDefault="00417BDA">
      <w:pPr>
        <w:pStyle w:val="ColorfulList-Accent11"/>
        <w:numPr>
          <w:ilvl w:val="1"/>
          <w:numId w:val="2"/>
        </w:numPr>
      </w:pPr>
      <w:r>
        <w:t xml:space="preserve">That for mnemonic-based value sets, that the </w:t>
      </w:r>
      <w:proofErr w:type="spellStart"/>
      <w:r>
        <w:t>reg</w:t>
      </w:r>
      <w:proofErr w:type="spellEnd"/>
      <w:r>
        <w:t xml:space="preserve">-ex expression to be evaluated against the codes is a valid </w:t>
      </w:r>
      <w:proofErr w:type="spellStart"/>
      <w:r>
        <w:t>reg</w:t>
      </w:r>
      <w:proofErr w:type="spellEnd"/>
      <w:r>
        <w:t>-ex expression</w:t>
      </w:r>
    </w:p>
    <w:p w:rsidR="00417BDA" w:rsidRDefault="00417BDA">
      <w:pPr>
        <w:pStyle w:val="ColorfulList-Accent11"/>
        <w:numPr>
          <w:ilvl w:val="0"/>
          <w:numId w:val="2"/>
        </w:numPr>
      </w:pPr>
      <w:r>
        <w:t>If deprecating a value set, have you identified a reason for the deprecation and provided guidance for what should be used instead? (</w:t>
      </w:r>
      <w:bookmarkStart w:id="172" w:name="__Fieldmark__654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72"/>
      <w:r>
        <w:t xml:space="preserve"> - Yes; </w:t>
      </w:r>
      <w:bookmarkStart w:id="173" w:name="__Fieldmark__654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73"/>
      <w:r>
        <w:t xml:space="preserve"> - No; </w:t>
      </w:r>
      <w:bookmarkStart w:id="174" w:name="__Fieldmark__654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74"/>
      <w:r>
        <w:t xml:space="preserve"> - N/A)</w:t>
      </w:r>
    </w:p>
    <w:p w:rsidR="00417BDA" w:rsidRDefault="00417BDA">
      <w:pPr>
        <w:pStyle w:val="Heading2"/>
      </w:pPr>
      <w:r>
        <w:t xml:space="preserve">New Binding Realms </w:t>
      </w:r>
      <w:r>
        <w:rPr>
          <w:sz w:val="20"/>
        </w:rPr>
        <w:t>(</w:t>
      </w:r>
      <w:bookmarkStart w:id="175" w:name="__Fieldmark__6550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75"/>
      <w:r>
        <w:rPr>
          <w:sz w:val="12"/>
        </w:rPr>
        <w:t xml:space="preserve"> </w:t>
      </w:r>
      <w:r>
        <w:rPr>
          <w:sz w:val="18"/>
        </w:rPr>
        <w:t>- N/A</w:t>
      </w:r>
      <w:r>
        <w:rPr>
          <w:sz w:val="20"/>
        </w:rPr>
        <w:t>)</w:t>
      </w:r>
    </w:p>
    <w:p w:rsidR="00417BDA" w:rsidRDefault="00417BDA">
      <w:r>
        <w:t>For all new Binding Realms created as part of this proposal:</w:t>
      </w:r>
    </w:p>
    <w:p w:rsidR="00417BDA" w:rsidRDefault="00417BDA">
      <w:pPr>
        <w:pStyle w:val="ColorfulList-Accent11"/>
        <w:numPr>
          <w:ilvl w:val="0"/>
          <w:numId w:val="2"/>
        </w:numPr>
      </w:pPr>
      <w:r>
        <w:t>Have you identified the owning affiliate and the superset binding realm? (</w:t>
      </w:r>
      <w:bookmarkStart w:id="176" w:name="__Fieldmark__655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76"/>
      <w:r>
        <w:t xml:space="preserve"> - Yes; </w:t>
      </w:r>
      <w:bookmarkStart w:id="177" w:name="__Fieldmark__655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77"/>
      <w:r>
        <w:t xml:space="preserve"> - No; </w:t>
      </w:r>
      <w:bookmarkStart w:id="178" w:name="__Fieldmark__655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78"/>
      <w:r>
        <w:t xml:space="preserve"> - N/A)</w:t>
      </w:r>
    </w:p>
    <w:p w:rsidR="00417BDA" w:rsidRDefault="00417BDA">
      <w:pPr>
        <w:pStyle w:val="ColorfulList-Accent11"/>
        <w:numPr>
          <w:ilvl w:val="0"/>
          <w:numId w:val="2"/>
        </w:numPr>
      </w:pPr>
      <w:r>
        <w:t>Have you received official permission from the affiliate t create the new binding realm (</w:t>
      </w:r>
      <w:bookmarkStart w:id="179" w:name="__Fieldmark__655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79"/>
      <w:r>
        <w:t xml:space="preserve"> - Yes; </w:t>
      </w:r>
      <w:bookmarkStart w:id="180" w:name="__Fieldmark__655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80"/>
      <w:r>
        <w:t xml:space="preserve"> - No; </w:t>
      </w:r>
      <w:bookmarkStart w:id="181" w:name="__Fieldmark__655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81"/>
      <w:r>
        <w:t xml:space="preserve"> - N/A)</w:t>
      </w:r>
    </w:p>
    <w:p w:rsidR="00417BDA" w:rsidRDefault="00417BDA">
      <w:pPr>
        <w:pStyle w:val="ColorfulList-Accent11"/>
        <w:numPr>
          <w:ilvl w:val="0"/>
          <w:numId w:val="2"/>
        </w:numPr>
      </w:pPr>
      <w:r>
        <w:t>Have you identified a proposed code for the binding realm that is unique amongst all binding realms in the most recent version of the repository following binding realm naming conventions (i.e. starting with the code for the affiliate)? (</w:t>
      </w:r>
      <w:bookmarkStart w:id="182" w:name="__Fieldmark__655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82"/>
      <w:r>
        <w:t xml:space="preserve"> - Yes; </w:t>
      </w:r>
      <w:bookmarkStart w:id="183" w:name="__Fieldmark__655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83"/>
      <w:r>
        <w:t xml:space="preserve"> - No; </w:t>
      </w:r>
      <w:bookmarkStart w:id="184" w:name="__Fieldmark__655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84"/>
      <w:r>
        <w:t xml:space="preserve"> - N/A)</w:t>
      </w:r>
    </w:p>
    <w:p w:rsidR="00417BDA" w:rsidRDefault="00417BDA">
      <w:pPr>
        <w:pStyle w:val="ColorfulList-Accent11"/>
        <w:numPr>
          <w:ilvl w:val="0"/>
          <w:numId w:val="2"/>
        </w:numPr>
      </w:pPr>
      <w:r>
        <w:t>Have you provided a unique descriptive name for the new binding realm? (</w:t>
      </w:r>
      <w:bookmarkStart w:id="185" w:name="__Fieldmark__656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85"/>
      <w:r>
        <w:t xml:space="preserve"> - Yes; </w:t>
      </w:r>
      <w:bookmarkStart w:id="186" w:name="__Fieldmark__656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86"/>
      <w:r>
        <w:t xml:space="preserve"> - No; </w:t>
      </w:r>
      <w:bookmarkStart w:id="187" w:name="__Fieldmark__656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87"/>
      <w:r>
        <w:t xml:space="preserve"> - N/A)</w:t>
      </w:r>
    </w:p>
    <w:p w:rsidR="00417BDA" w:rsidRDefault="00417BDA">
      <w:pPr>
        <w:pStyle w:val="ColorfulList-Accent11"/>
        <w:numPr>
          <w:ilvl w:val="0"/>
          <w:numId w:val="2"/>
        </w:numPr>
      </w:pPr>
      <w:r>
        <w:t>Have you provided a description that explains the scope of the new binding realm and spell-checked and grammar-checked it? (</w:t>
      </w:r>
      <w:bookmarkStart w:id="188" w:name="__Fieldmark__656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88"/>
      <w:r>
        <w:t xml:space="preserve"> - Yes; </w:t>
      </w:r>
      <w:bookmarkStart w:id="189" w:name="__Fieldmark__656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89"/>
      <w:r>
        <w:t xml:space="preserve"> - No; </w:t>
      </w:r>
      <w:bookmarkStart w:id="190" w:name="__Fieldmark__656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90"/>
      <w:r>
        <w:t xml:space="preserve"> - N/A)</w:t>
      </w:r>
    </w:p>
    <w:p w:rsidR="00417BDA" w:rsidRDefault="00417BDA">
      <w:pPr>
        <w:pStyle w:val="Heading2"/>
      </w:pPr>
      <w:r>
        <w:t xml:space="preserve">New Context Bindings </w:t>
      </w:r>
      <w:r>
        <w:rPr>
          <w:sz w:val="20"/>
        </w:rPr>
        <w:t>(</w:t>
      </w:r>
      <w:bookmarkStart w:id="191" w:name="__Fieldmark__6566_2127391326"/>
      <w:r w:rsidR="004F7669">
        <w:fldChar w:fldCharType="begin">
          <w:ffData>
            <w:name w:val=""/>
            <w:enabled/>
            <w:calcOnExit w:val="0"/>
            <w:checkBox>
              <w:sizeAuto/>
              <w:default w:val="0"/>
              <w:checked/>
            </w:checkBox>
          </w:ffData>
        </w:fldChar>
      </w:r>
      <w:r>
        <w:instrText xml:space="preserve"> FORMCHECKBOX </w:instrText>
      </w:r>
      <w:r w:rsidR="004F7669">
        <w:fldChar w:fldCharType="separate"/>
      </w:r>
      <w:r w:rsidR="004F7669">
        <w:fldChar w:fldCharType="end"/>
      </w:r>
      <w:bookmarkEnd w:id="191"/>
      <w:r>
        <w:rPr>
          <w:sz w:val="12"/>
        </w:rPr>
        <w:t xml:space="preserve"> </w:t>
      </w:r>
      <w:r>
        <w:rPr>
          <w:sz w:val="18"/>
        </w:rPr>
        <w:t>- N/A</w:t>
      </w:r>
      <w:r>
        <w:rPr>
          <w:sz w:val="20"/>
        </w:rPr>
        <w:t>)</w:t>
      </w:r>
    </w:p>
    <w:p w:rsidR="00417BDA" w:rsidRDefault="00417BDA">
      <w:r>
        <w:t>For all new Context Bindings created as part of this proposal:</w:t>
      </w:r>
    </w:p>
    <w:p w:rsidR="00417BDA" w:rsidRDefault="00417BDA">
      <w:pPr>
        <w:pStyle w:val="ColorfulList-Accent11"/>
        <w:numPr>
          <w:ilvl w:val="0"/>
          <w:numId w:val="2"/>
        </w:numPr>
      </w:pPr>
      <w:r>
        <w:lastRenderedPageBreak/>
        <w:t>Have you declared the name of the concept domain, the binding realm and the value set name or OID? (</w:t>
      </w:r>
      <w:bookmarkStart w:id="192" w:name="__Fieldmark__656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92"/>
      <w:r>
        <w:t xml:space="preserve"> - Yes; </w:t>
      </w:r>
      <w:bookmarkStart w:id="193" w:name="__Fieldmark__656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93"/>
      <w:r>
        <w:t xml:space="preserve"> - No; </w:t>
      </w:r>
      <w:bookmarkStart w:id="194" w:name="__Fieldmark__656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94"/>
      <w:r>
        <w:t xml:space="preserve"> - N/A)</w:t>
      </w:r>
    </w:p>
    <w:p w:rsidR="00417BDA" w:rsidRDefault="00417BDA">
      <w:pPr>
        <w:pStyle w:val="ColorfulList-Accent11"/>
        <w:numPr>
          <w:ilvl w:val="0"/>
          <w:numId w:val="2"/>
        </w:numPr>
      </w:pPr>
      <w:r>
        <w:t>Have you checked that the concept domain name, binding realm code and value set name or OID actually exist in the most recent version of the repository? (</w:t>
      </w:r>
      <w:bookmarkStart w:id="195" w:name="__Fieldmark__657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95"/>
      <w:r>
        <w:t xml:space="preserve"> - Yes; </w:t>
      </w:r>
      <w:bookmarkStart w:id="196" w:name="__Fieldmark__657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96"/>
      <w:r>
        <w:t xml:space="preserve"> - No; </w:t>
      </w:r>
      <w:bookmarkStart w:id="197" w:name="__Fieldmark__6572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97"/>
      <w:r>
        <w:t xml:space="preserve"> - N/A)</w:t>
      </w:r>
    </w:p>
    <w:p w:rsidR="00417BDA" w:rsidRDefault="00417BDA">
      <w:pPr>
        <w:pStyle w:val="ColorfulList-Accent11"/>
        <w:numPr>
          <w:ilvl w:val="0"/>
          <w:numId w:val="2"/>
        </w:numPr>
      </w:pPr>
      <w:r>
        <w:t>If the binding is not to be effective immediately upon harmonization approval and application of approved changes, have you identified the effective date? (</w:t>
      </w:r>
      <w:bookmarkStart w:id="198" w:name="__Fieldmark__6573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98"/>
      <w:r>
        <w:t xml:space="preserve"> - Yes; </w:t>
      </w:r>
      <w:bookmarkStart w:id="199" w:name="__Fieldmark__6574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199"/>
      <w:r>
        <w:t xml:space="preserve"> - No; </w:t>
      </w:r>
      <w:bookmarkStart w:id="200" w:name="__Fieldmark__6575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00"/>
      <w:r>
        <w:t xml:space="preserve"> - N/A)</w:t>
      </w:r>
    </w:p>
    <w:p w:rsidR="00417BDA" w:rsidRDefault="00417BDA">
      <w:pPr>
        <w:pStyle w:val="ColorfulList-Accent11"/>
        <w:numPr>
          <w:ilvl w:val="0"/>
          <w:numId w:val="2"/>
        </w:numPr>
      </w:pPr>
      <w:r>
        <w:t>Have you checked whether there is already a binding for the same concept domain and binding realm and if so, either specified a new sequence number (to allow parallel bindings) or a date to on which the old binding should end and the new one should become effective? (</w:t>
      </w:r>
      <w:bookmarkStart w:id="201" w:name="__Fieldmark__6576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01"/>
      <w:r>
        <w:t xml:space="preserve"> - Yes; </w:t>
      </w:r>
      <w:bookmarkStart w:id="202" w:name="__Fieldmark__6577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02"/>
      <w:r>
        <w:t xml:space="preserve"> - No; </w:t>
      </w:r>
      <w:bookmarkStart w:id="203" w:name="__Fieldmark__6578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03"/>
      <w:r>
        <w:t xml:space="preserve"> - N/A)</w:t>
      </w:r>
    </w:p>
    <w:p w:rsidR="00417BDA" w:rsidRDefault="00417BDA">
      <w:pPr>
        <w:pStyle w:val="ColorfulList-Accent11"/>
        <w:numPr>
          <w:ilvl w:val="0"/>
          <w:numId w:val="2"/>
        </w:numPr>
      </w:pPr>
      <w:r>
        <w:t xml:space="preserve">If binding in a realm other than “example”, have you conformed that the set of codes in the </w:t>
      </w:r>
      <w:proofErr w:type="spellStart"/>
      <w:r>
        <w:t>valueset</w:t>
      </w:r>
      <w:proofErr w:type="spellEnd"/>
      <w:r>
        <w:t xml:space="preserve"> being bound provides full coverage for the concept space defined by the concept domain? (</w:t>
      </w:r>
      <w:bookmarkStart w:id="204" w:name="__Fieldmark__6579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04"/>
      <w:r>
        <w:t xml:space="preserve"> - Yes; </w:t>
      </w:r>
      <w:bookmarkStart w:id="205" w:name="__Fieldmark__6580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05"/>
      <w:r>
        <w:t xml:space="preserve"> - No; </w:t>
      </w:r>
      <w:bookmarkStart w:id="206" w:name="__Fieldmark__6581_2127391326"/>
      <w:r w:rsidR="004F7669">
        <w:fldChar w:fldCharType="begin">
          <w:ffData>
            <w:name w:val=""/>
            <w:enabled/>
            <w:calcOnExit w:val="0"/>
            <w:checkBox>
              <w:sizeAuto/>
              <w:default w:val="0"/>
              <w:checked w:val="0"/>
            </w:checkBox>
          </w:ffData>
        </w:fldChar>
      </w:r>
      <w:r>
        <w:instrText xml:space="preserve"> FORMCHECKBOX </w:instrText>
      </w:r>
      <w:r w:rsidR="004F7669">
        <w:fldChar w:fldCharType="separate"/>
      </w:r>
      <w:r w:rsidR="004F7669">
        <w:fldChar w:fldCharType="end"/>
      </w:r>
      <w:bookmarkEnd w:id="206"/>
      <w:r>
        <w:t xml:space="preserve"> - N/A)</w:t>
      </w:r>
    </w:p>
    <w:p w:rsidR="00417BDA" w:rsidRDefault="00417BDA">
      <w:pPr>
        <w:pStyle w:val="Heading2"/>
      </w:pPr>
      <w:r>
        <w:t>Explanation for N/A Items</w:t>
      </w:r>
    </w:p>
    <w:p w:rsidR="00417BDA" w:rsidRDefault="00417BDA"/>
    <w:p w:rsidR="00417BDA" w:rsidRDefault="00417BDA">
      <w:pPr>
        <w:pStyle w:val="BodyText"/>
      </w:pPr>
    </w:p>
    <w:sectPr w:rsidR="00417BDA" w:rsidSect="009C1510">
      <w:headerReference w:type="default" r:id="rId12"/>
      <w:pgSz w:w="12240" w:h="15840"/>
      <w:pgMar w:top="776" w:right="1800" w:bottom="776"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35A" w:rsidRDefault="00DA535A">
      <w:r>
        <w:separator/>
      </w:r>
    </w:p>
  </w:endnote>
  <w:endnote w:type="continuationSeparator" w:id="0">
    <w:p w:rsidR="00DA535A" w:rsidRDefault="00DA53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00"/>
    <w:family w:val="auto"/>
    <w:pitch w:val="default"/>
    <w:sig w:usb0="00000000" w:usb1="00000000" w:usb2="00000000" w:usb3="00000000" w:csb0="00000000" w:csb1="00000000"/>
  </w:font>
  <w:font w:name="Lucida Grande">
    <w:altName w:val="Times New Roman"/>
    <w:charset w:val="00"/>
    <w:family w:val="auto"/>
    <w:pitch w:val="variable"/>
    <w:sig w:usb0="00000000" w:usb1="00000000" w:usb2="00000000" w:usb3="00000000" w:csb0="00000000" w:csb1="00000000"/>
  </w:font>
  <w:font w:name="Microsoft YaHei">
    <w:panose1 w:val="020B0503020204020204"/>
    <w:charset w:val="86"/>
    <w:family w:val="swiss"/>
    <w:pitch w:val="variable"/>
    <w:sig w:usb0="80000287" w:usb1="2A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35A" w:rsidRDefault="00DA535A">
      <w:r>
        <w:separator/>
      </w:r>
    </w:p>
  </w:footnote>
  <w:footnote w:type="continuationSeparator" w:id="0">
    <w:p w:rsidR="00DA535A" w:rsidRDefault="00DA535A">
      <w:r>
        <w:continuationSeparator/>
      </w:r>
    </w:p>
  </w:footnote>
  <w:footnote w:id="1">
    <w:p w:rsidR="003F44F9" w:rsidRDefault="003F44F9">
      <w:pPr>
        <w:pStyle w:val="FootnoteText"/>
      </w:pPr>
      <w:r>
        <w:rPr>
          <w:rStyle w:val="FootnoteCharacters"/>
        </w:rPr>
        <w:footnoteRef/>
      </w:r>
      <w:r>
        <w:tab/>
        <w:t xml:space="preserve"> identifier by which proposal is known to sponsor</w:t>
      </w:r>
    </w:p>
  </w:footnote>
  <w:footnote w:id="2">
    <w:p w:rsidR="003F44F9" w:rsidRDefault="003F44F9">
      <w:pPr>
        <w:pStyle w:val="FootnoteText"/>
      </w:pPr>
      <w:r>
        <w:rPr>
          <w:rStyle w:val="FootnoteCharacters"/>
        </w:rPr>
        <w:footnoteRef/>
      </w:r>
      <w:r>
        <w:tab/>
        <w:t xml:space="preserve"> must be sponsored by an HL7 TC, the HL7 International Committee, an HL7 SIG, or an ANSI or ISO accredited SDO</w:t>
      </w:r>
    </w:p>
  </w:footnote>
  <w:footnote w:id="3">
    <w:p w:rsidR="003F44F9" w:rsidRDefault="003F44F9">
      <w:pPr>
        <w:pStyle w:val="FootnoteText"/>
      </w:pPr>
      <w:r>
        <w:rPr>
          <w:rStyle w:val="FootnoteCharacters"/>
        </w:rPr>
        <w:footnoteRef/>
      </w:r>
      <w:r>
        <w:tab/>
        <w:t xml:space="preserve"> for sponsor tracking only; not for Harmonization identification</w:t>
      </w:r>
    </w:p>
  </w:footnote>
  <w:footnote w:id="4">
    <w:p w:rsidR="003F44F9" w:rsidRDefault="003F44F9">
      <w:pPr>
        <w:pStyle w:val="FootnoteText"/>
      </w:pPr>
      <w:r>
        <w:rPr>
          <w:rStyle w:val="FootnoteCharacters"/>
        </w:rPr>
        <w:footnoteRef/>
      </w:r>
      <w:r>
        <w:tab/>
        <w:t xml:space="preserve"> for sponsor tracking only, Sponsor’s status </w:t>
      </w:r>
      <w:r>
        <w:rPr>
          <w:b/>
          <w:bCs/>
        </w:rPr>
        <w:t xml:space="preserve">must </w:t>
      </w:r>
      <w:r>
        <w:t>be “Approved” for submission to Harmonization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4F9" w:rsidRDefault="003F44F9">
    <w:pPr>
      <w:pStyle w:val="Heading1"/>
    </w:pPr>
    <w:r>
      <w:t>Recommendation for HL7 RIM Change (continued)</w:t>
    </w:r>
  </w:p>
  <w:p w:rsidR="003F44F9" w:rsidRDefault="003F44F9">
    <w:pPr>
      <w:pStyle w:val="Header"/>
    </w:pPr>
  </w:p>
  <w:p w:rsidR="003F44F9" w:rsidRDefault="003F44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i/>
        <w:iCs/>
      </w:rPr>
    </w:lvl>
    <w:lvl w:ilvl="1">
      <w:start w:val="1"/>
      <w:numFmt w:val="decimal"/>
      <w:lvlText w:val="%2."/>
      <w:lvlJc w:val="left"/>
      <w:pPr>
        <w:tabs>
          <w:tab w:val="num" w:pos="1080"/>
        </w:tabs>
        <w:ind w:left="1080" w:hanging="360"/>
      </w:pPr>
      <w:rPr>
        <w:i/>
        <w:iCs/>
      </w:rPr>
    </w:lvl>
    <w:lvl w:ilvl="2">
      <w:start w:val="1"/>
      <w:numFmt w:val="decimal"/>
      <w:lvlText w:val="%3."/>
      <w:lvlJc w:val="left"/>
      <w:pPr>
        <w:tabs>
          <w:tab w:val="num" w:pos="1440"/>
        </w:tabs>
        <w:ind w:left="1440" w:hanging="360"/>
      </w:pPr>
      <w:rPr>
        <w:i/>
        <w:i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A9F8371A"/>
    <w:name w:val="WW8Num5"/>
    <w:lvl w:ilvl="0">
      <w:start w:val="1"/>
      <w:numFmt w:val="decimal"/>
      <w:lvlText w:val="%1."/>
      <w:lvlJc w:val="left"/>
      <w:pPr>
        <w:tabs>
          <w:tab w:val="num" w:pos="360"/>
        </w:tabs>
        <w:ind w:left="360" w:hanging="360"/>
      </w:pPr>
      <w:rPr>
        <w:i/>
        <w:iCs/>
      </w:rPr>
    </w:lvl>
    <w:lvl w:ilvl="1">
      <w:start w:val="1"/>
      <w:numFmt w:val="decimal"/>
      <w:lvlText w:val="%2."/>
      <w:lvlJc w:val="left"/>
      <w:pPr>
        <w:tabs>
          <w:tab w:val="num" w:pos="720"/>
        </w:tabs>
        <w:ind w:left="720" w:hanging="360"/>
      </w:pPr>
      <w:rPr>
        <w:i/>
        <w:iCs/>
      </w:rPr>
    </w:lvl>
    <w:lvl w:ilvl="2">
      <w:start w:val="1"/>
      <w:numFmt w:val="decimal"/>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color w:val="C0C0C0"/>
      </w:r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rPr>
        <w:rFonts w:ascii="Lucida Console" w:hAnsi="Lucida Console" w:cs="Lucida Console"/>
        <w:color w:val="C0C0C0"/>
      </w:r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
    <w:nsid w:val="04584B5A"/>
    <w:multiLevelType w:val="hybridMultilevel"/>
    <w:tmpl w:val="FFE22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B0642A"/>
    <w:multiLevelType w:val="hybridMultilevel"/>
    <w:tmpl w:val="B7BAE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E9713C"/>
    <w:multiLevelType w:val="hybridMultilevel"/>
    <w:tmpl w:val="C2D02F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C5953CF"/>
    <w:multiLevelType w:val="hybridMultilevel"/>
    <w:tmpl w:val="F5DC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AE0BAA"/>
    <w:multiLevelType w:val="hybridMultilevel"/>
    <w:tmpl w:val="66787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930E12"/>
    <w:multiLevelType w:val="hybridMultilevel"/>
    <w:tmpl w:val="F410C4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9"/>
  </w:num>
  <w:num w:numId="9">
    <w:abstractNumId w:val="5"/>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grammar="clean"/>
  <w:stylePaneFormatFilter w:val="0000"/>
  <w:trackRevisions/>
  <w:defaultTabStop w:val="34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
  <w:rsids>
    <w:rsidRoot w:val="00971341"/>
    <w:rsid w:val="000870CC"/>
    <w:rsid w:val="00094D50"/>
    <w:rsid w:val="000C06EF"/>
    <w:rsid w:val="000F7648"/>
    <w:rsid w:val="001F739B"/>
    <w:rsid w:val="00255C01"/>
    <w:rsid w:val="002B1121"/>
    <w:rsid w:val="002C2212"/>
    <w:rsid w:val="002F5D49"/>
    <w:rsid w:val="00311195"/>
    <w:rsid w:val="003358D2"/>
    <w:rsid w:val="00386FC9"/>
    <w:rsid w:val="003B3037"/>
    <w:rsid w:val="003D507F"/>
    <w:rsid w:val="003F44F9"/>
    <w:rsid w:val="00417BDA"/>
    <w:rsid w:val="004F7669"/>
    <w:rsid w:val="005A1865"/>
    <w:rsid w:val="00667FF6"/>
    <w:rsid w:val="006D6E9E"/>
    <w:rsid w:val="0076760A"/>
    <w:rsid w:val="0084470D"/>
    <w:rsid w:val="00863867"/>
    <w:rsid w:val="00971341"/>
    <w:rsid w:val="009C1510"/>
    <w:rsid w:val="00AB75E5"/>
    <w:rsid w:val="00B47B8A"/>
    <w:rsid w:val="00BA03C8"/>
    <w:rsid w:val="00C04514"/>
    <w:rsid w:val="00C35A85"/>
    <w:rsid w:val="00C36583"/>
    <w:rsid w:val="00C72BC7"/>
    <w:rsid w:val="00D10CA9"/>
    <w:rsid w:val="00D16417"/>
    <w:rsid w:val="00D269A0"/>
    <w:rsid w:val="00D46585"/>
    <w:rsid w:val="00D632FB"/>
    <w:rsid w:val="00DA535A"/>
    <w:rsid w:val="00E03582"/>
    <w:rsid w:val="00F06EDC"/>
    <w:rsid w:val="00F419CB"/>
    <w:rsid w:val="00F90760"/>
    <w:rsid w:val="00FF6B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63867"/>
    <w:pPr>
      <w:suppressAutoHyphens/>
      <w:autoSpaceDE w:val="0"/>
    </w:pPr>
    <w:rPr>
      <w:color w:val="000000"/>
      <w:sz w:val="24"/>
      <w:szCs w:val="24"/>
      <w:lang w:eastAsia="zh-CN"/>
    </w:rPr>
  </w:style>
  <w:style w:type="paragraph" w:styleId="Heading1">
    <w:name w:val="heading 1"/>
    <w:basedOn w:val="Normal"/>
    <w:next w:val="Normal"/>
    <w:qFormat/>
    <w:rsid w:val="00863867"/>
    <w:pPr>
      <w:keepNext/>
      <w:pageBreakBefore/>
      <w:numPr>
        <w:numId w:val="1"/>
      </w:numPr>
      <w:outlineLvl w:val="0"/>
    </w:pPr>
    <w:rPr>
      <w:b/>
      <w:bCs/>
      <w:sz w:val="28"/>
      <w:szCs w:val="22"/>
    </w:rPr>
  </w:style>
  <w:style w:type="paragraph" w:styleId="Heading2">
    <w:name w:val="heading 2"/>
    <w:basedOn w:val="Normal"/>
    <w:next w:val="Normal"/>
    <w:qFormat/>
    <w:rsid w:val="00863867"/>
    <w:pPr>
      <w:keepNext/>
      <w:numPr>
        <w:ilvl w:val="1"/>
        <w:numId w:val="1"/>
      </w:numPr>
      <w:outlineLvl w:val="1"/>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false">
    <w:name w:val="WW8Num1zfalse"/>
    <w:rsid w:val="00863867"/>
  </w:style>
  <w:style w:type="character" w:customStyle="1" w:styleId="WW8Num1ztrue">
    <w:name w:val="WW8Num1ztrue"/>
    <w:rsid w:val="00863867"/>
  </w:style>
  <w:style w:type="character" w:customStyle="1" w:styleId="WW8Num1ztrue0">
    <w:name w:val="WW8Num1ztrue"/>
    <w:rsid w:val="00863867"/>
  </w:style>
  <w:style w:type="character" w:customStyle="1" w:styleId="WW8Num1ztrue1">
    <w:name w:val="WW8Num1ztrue"/>
    <w:rsid w:val="00863867"/>
  </w:style>
  <w:style w:type="character" w:customStyle="1" w:styleId="WW8Num1ztrue2">
    <w:name w:val="WW8Num1ztrue"/>
    <w:rsid w:val="00863867"/>
  </w:style>
  <w:style w:type="character" w:customStyle="1" w:styleId="WW8Num1ztrue3">
    <w:name w:val="WW8Num1ztrue"/>
    <w:rsid w:val="00863867"/>
  </w:style>
  <w:style w:type="character" w:customStyle="1" w:styleId="WW8Num1ztrue4">
    <w:name w:val="WW8Num1ztrue"/>
    <w:rsid w:val="00863867"/>
  </w:style>
  <w:style w:type="character" w:customStyle="1" w:styleId="WW8Num1ztrue5">
    <w:name w:val="WW8Num1ztrue"/>
    <w:rsid w:val="00863867"/>
  </w:style>
  <w:style w:type="character" w:customStyle="1" w:styleId="WW8Num1ztrue6">
    <w:name w:val="WW8Num1ztrue"/>
    <w:rsid w:val="00863867"/>
  </w:style>
  <w:style w:type="character" w:customStyle="1" w:styleId="WW8Num2zfalse">
    <w:name w:val="WW8Num2zfalse"/>
    <w:rsid w:val="00863867"/>
  </w:style>
  <w:style w:type="character" w:customStyle="1" w:styleId="WW8Num2ztrue">
    <w:name w:val="WW8Num2ztrue"/>
    <w:rsid w:val="00863867"/>
  </w:style>
  <w:style w:type="character" w:customStyle="1" w:styleId="WW8Num2ztrue0">
    <w:name w:val="WW8Num2ztrue"/>
    <w:rsid w:val="00863867"/>
  </w:style>
  <w:style w:type="character" w:customStyle="1" w:styleId="WW8Num2ztrue1">
    <w:name w:val="WW8Num2ztrue"/>
    <w:rsid w:val="00863867"/>
  </w:style>
  <w:style w:type="character" w:customStyle="1" w:styleId="WW8Num2ztrue2">
    <w:name w:val="WW8Num2ztrue"/>
    <w:rsid w:val="00863867"/>
  </w:style>
  <w:style w:type="character" w:customStyle="1" w:styleId="WW8Num2ztrue3">
    <w:name w:val="WW8Num2ztrue"/>
    <w:rsid w:val="00863867"/>
  </w:style>
  <w:style w:type="character" w:customStyle="1" w:styleId="WW8Num2ztrue4">
    <w:name w:val="WW8Num2ztrue"/>
    <w:rsid w:val="00863867"/>
  </w:style>
  <w:style w:type="character" w:customStyle="1" w:styleId="WW8Num2ztrue5">
    <w:name w:val="WW8Num2ztrue"/>
    <w:rsid w:val="00863867"/>
  </w:style>
  <w:style w:type="character" w:customStyle="1" w:styleId="WW8Num2ztrue6">
    <w:name w:val="WW8Num2ztrue"/>
    <w:rsid w:val="00863867"/>
  </w:style>
  <w:style w:type="character" w:customStyle="1" w:styleId="WW8Num3zfalse">
    <w:name w:val="WW8Num3zfalse"/>
    <w:rsid w:val="00863867"/>
    <w:rPr>
      <w:i/>
      <w:iCs/>
    </w:rPr>
  </w:style>
  <w:style w:type="character" w:customStyle="1" w:styleId="WW8Num3ztrue">
    <w:name w:val="WW8Num3ztrue"/>
    <w:rsid w:val="00863867"/>
    <w:rPr>
      <w:i/>
      <w:iCs/>
    </w:rPr>
  </w:style>
  <w:style w:type="character" w:customStyle="1" w:styleId="WW8Num3ztrue0">
    <w:name w:val="WW8Num3ztrue"/>
    <w:rsid w:val="00863867"/>
    <w:rPr>
      <w:i/>
      <w:iCs/>
    </w:rPr>
  </w:style>
  <w:style w:type="character" w:customStyle="1" w:styleId="WW8Num3ztrue1">
    <w:name w:val="WW8Num3ztrue"/>
    <w:rsid w:val="00863867"/>
  </w:style>
  <w:style w:type="character" w:customStyle="1" w:styleId="WW8Num3ztrue2">
    <w:name w:val="WW8Num3ztrue"/>
    <w:rsid w:val="00863867"/>
  </w:style>
  <w:style w:type="character" w:customStyle="1" w:styleId="WW8Num3ztrue3">
    <w:name w:val="WW8Num3ztrue"/>
    <w:rsid w:val="00863867"/>
  </w:style>
  <w:style w:type="character" w:customStyle="1" w:styleId="WW8Num3ztrue4">
    <w:name w:val="WW8Num3ztrue"/>
    <w:rsid w:val="00863867"/>
  </w:style>
  <w:style w:type="character" w:customStyle="1" w:styleId="WW8Num3ztrue5">
    <w:name w:val="WW8Num3ztrue"/>
    <w:rsid w:val="00863867"/>
  </w:style>
  <w:style w:type="character" w:customStyle="1" w:styleId="WW8Num3ztrue6">
    <w:name w:val="WW8Num3ztrue"/>
    <w:rsid w:val="00863867"/>
  </w:style>
  <w:style w:type="character" w:customStyle="1" w:styleId="WW8Num4zfalse">
    <w:name w:val="WW8Num4zfalse"/>
    <w:rsid w:val="00863867"/>
    <w:rPr>
      <w:szCs w:val="22"/>
    </w:rPr>
  </w:style>
  <w:style w:type="character" w:customStyle="1" w:styleId="WW8Num4ztrue">
    <w:name w:val="WW8Num4ztrue"/>
    <w:rsid w:val="00863867"/>
  </w:style>
  <w:style w:type="character" w:customStyle="1" w:styleId="WW8Num4ztrue0">
    <w:name w:val="WW8Num4ztrue"/>
    <w:rsid w:val="00863867"/>
  </w:style>
  <w:style w:type="character" w:customStyle="1" w:styleId="WW8Num4ztrue1">
    <w:name w:val="WW8Num4ztrue"/>
    <w:rsid w:val="00863867"/>
  </w:style>
  <w:style w:type="character" w:customStyle="1" w:styleId="WW8Num4ztrue2">
    <w:name w:val="WW8Num4ztrue"/>
    <w:rsid w:val="00863867"/>
  </w:style>
  <w:style w:type="character" w:customStyle="1" w:styleId="WW8Num4ztrue3">
    <w:name w:val="WW8Num4ztrue"/>
    <w:rsid w:val="00863867"/>
  </w:style>
  <w:style w:type="character" w:customStyle="1" w:styleId="WW8Num4ztrue4">
    <w:name w:val="WW8Num4ztrue"/>
    <w:rsid w:val="00863867"/>
  </w:style>
  <w:style w:type="character" w:customStyle="1" w:styleId="WW8Num4ztrue5">
    <w:name w:val="WW8Num4ztrue"/>
    <w:rsid w:val="00863867"/>
  </w:style>
  <w:style w:type="character" w:customStyle="1" w:styleId="WW8Num4ztrue6">
    <w:name w:val="WW8Num4ztrue"/>
    <w:rsid w:val="00863867"/>
  </w:style>
  <w:style w:type="character" w:customStyle="1" w:styleId="WW8Num5zfalse">
    <w:name w:val="WW8Num5zfalse"/>
    <w:rsid w:val="00863867"/>
    <w:rPr>
      <w:i/>
      <w:iCs/>
    </w:rPr>
  </w:style>
  <w:style w:type="character" w:customStyle="1" w:styleId="WW8Num5ztrue">
    <w:name w:val="WW8Num5ztrue"/>
    <w:rsid w:val="00863867"/>
    <w:rPr>
      <w:i/>
      <w:iCs/>
    </w:rPr>
  </w:style>
  <w:style w:type="character" w:customStyle="1" w:styleId="WW8Num5ztrue0">
    <w:name w:val="WW8Num5ztrue"/>
    <w:rsid w:val="00863867"/>
    <w:rPr>
      <w:rFonts w:ascii="Times New Roman" w:hAnsi="Times New Roman" w:cs="Times New Roman"/>
    </w:rPr>
  </w:style>
  <w:style w:type="character" w:customStyle="1" w:styleId="WW8Num5ztrue1">
    <w:name w:val="WW8Num5ztrue"/>
    <w:rsid w:val="00863867"/>
    <w:rPr>
      <w:color w:val="C0C0C0"/>
    </w:rPr>
  </w:style>
  <w:style w:type="character" w:customStyle="1" w:styleId="WW8Num5ztrue2">
    <w:name w:val="WW8Num5ztrue"/>
    <w:rsid w:val="00863867"/>
  </w:style>
  <w:style w:type="character" w:customStyle="1" w:styleId="WW8Num5ztrue3">
    <w:name w:val="WW8Num5ztrue"/>
    <w:rsid w:val="00863867"/>
    <w:rPr>
      <w:rFonts w:ascii="Lucida Console" w:hAnsi="Lucida Console" w:cs="Lucida Console"/>
      <w:color w:val="C0C0C0"/>
    </w:rPr>
  </w:style>
  <w:style w:type="character" w:customStyle="1" w:styleId="WW8Num5ztrue4">
    <w:name w:val="WW8Num5ztrue"/>
    <w:rsid w:val="00863867"/>
  </w:style>
  <w:style w:type="character" w:customStyle="1" w:styleId="WW8Num5ztrue5">
    <w:name w:val="WW8Num5ztrue"/>
    <w:rsid w:val="00863867"/>
  </w:style>
  <w:style w:type="character" w:customStyle="1" w:styleId="WW8Num5ztrue6">
    <w:name w:val="WW8Num5ztrue"/>
    <w:rsid w:val="00863867"/>
  </w:style>
  <w:style w:type="character" w:customStyle="1" w:styleId="WW8Num2z0">
    <w:name w:val="WW8Num2z0"/>
    <w:rsid w:val="00863867"/>
    <w:rPr>
      <w:rFonts w:ascii="Symbol" w:hAnsi="Symbol" w:cs="Symbol"/>
    </w:rPr>
  </w:style>
  <w:style w:type="character" w:customStyle="1" w:styleId="WW8Num2z2">
    <w:name w:val="WW8Num2z2"/>
    <w:rsid w:val="00863867"/>
    <w:rPr>
      <w:rFonts w:ascii="Courier New" w:hAnsi="Courier New" w:cs="Courier New"/>
    </w:rPr>
  </w:style>
  <w:style w:type="character" w:customStyle="1" w:styleId="WW8Num2z3">
    <w:name w:val="WW8Num2z3"/>
    <w:rsid w:val="00863867"/>
    <w:rPr>
      <w:rFonts w:ascii="Wingdings" w:hAnsi="Wingdings" w:cs="Wingdings"/>
    </w:rPr>
  </w:style>
  <w:style w:type="character" w:customStyle="1" w:styleId="WW-DefaultParagraphFont">
    <w:name w:val="WW-Default Paragraph Font"/>
    <w:rsid w:val="00863867"/>
  </w:style>
  <w:style w:type="character" w:customStyle="1" w:styleId="FootnoteCharacters">
    <w:name w:val="Footnote Characters"/>
    <w:rsid w:val="00863867"/>
    <w:rPr>
      <w:vertAlign w:val="superscript"/>
    </w:rPr>
  </w:style>
  <w:style w:type="character" w:styleId="Hyperlink">
    <w:name w:val="Hyperlink"/>
    <w:rsid w:val="00863867"/>
    <w:rPr>
      <w:color w:val="0000FF"/>
      <w:u w:val="single"/>
    </w:rPr>
  </w:style>
  <w:style w:type="character" w:styleId="FollowedHyperlink">
    <w:name w:val="FollowedHyperlink"/>
    <w:rsid w:val="00863867"/>
    <w:rPr>
      <w:color w:val="800080"/>
      <w:u w:val="single"/>
    </w:rPr>
  </w:style>
  <w:style w:type="character" w:customStyle="1" w:styleId="BodyTextChar">
    <w:name w:val="Body Text Char"/>
    <w:rsid w:val="00863867"/>
    <w:rPr>
      <w:rFonts w:ascii="Arial" w:hAnsi="Arial" w:cs="Arial"/>
      <w:szCs w:val="24"/>
      <w:lang w:val="en-US" w:bidi="ar-SA"/>
    </w:rPr>
  </w:style>
  <w:style w:type="character" w:styleId="FootnoteReference">
    <w:name w:val="footnote reference"/>
    <w:rsid w:val="00863867"/>
    <w:rPr>
      <w:vertAlign w:val="superscript"/>
    </w:rPr>
  </w:style>
  <w:style w:type="character" w:customStyle="1" w:styleId="NumberingSymbols">
    <w:name w:val="Numbering Symbols"/>
    <w:rsid w:val="00863867"/>
  </w:style>
  <w:style w:type="character" w:customStyle="1" w:styleId="EndnoteCharacters">
    <w:name w:val="Endnote Characters"/>
    <w:rsid w:val="00863867"/>
    <w:rPr>
      <w:vertAlign w:val="superscript"/>
    </w:rPr>
  </w:style>
  <w:style w:type="character" w:customStyle="1" w:styleId="WW-EndnoteCharacters">
    <w:name w:val="WW-Endnote Characters"/>
    <w:rsid w:val="00863867"/>
  </w:style>
  <w:style w:type="character" w:customStyle="1" w:styleId="Bullets">
    <w:name w:val="Bullets"/>
    <w:rsid w:val="00863867"/>
    <w:rPr>
      <w:rFonts w:ascii="OpenSymbol" w:eastAsia="OpenSymbol" w:hAnsi="OpenSymbol" w:cs="OpenSymbol"/>
    </w:rPr>
  </w:style>
  <w:style w:type="character" w:styleId="CommentReference">
    <w:name w:val="annotation reference"/>
    <w:rsid w:val="00863867"/>
    <w:rPr>
      <w:sz w:val="18"/>
      <w:szCs w:val="18"/>
    </w:rPr>
  </w:style>
  <w:style w:type="character" w:customStyle="1" w:styleId="CommentTextChar">
    <w:name w:val="Comment Text Char"/>
    <w:rsid w:val="00863867"/>
    <w:rPr>
      <w:sz w:val="24"/>
      <w:szCs w:val="24"/>
      <w:lang w:eastAsia="zh-CN"/>
    </w:rPr>
  </w:style>
  <w:style w:type="character" w:customStyle="1" w:styleId="CommentSubjectChar">
    <w:name w:val="Comment Subject Char"/>
    <w:rsid w:val="00863867"/>
    <w:rPr>
      <w:b/>
      <w:bCs/>
      <w:sz w:val="24"/>
      <w:szCs w:val="24"/>
      <w:lang w:eastAsia="zh-CN"/>
    </w:rPr>
  </w:style>
  <w:style w:type="character" w:customStyle="1" w:styleId="BalloonTextChar">
    <w:name w:val="Balloon Text Char"/>
    <w:rsid w:val="00863867"/>
    <w:rPr>
      <w:rFonts w:ascii="Lucida Grande" w:hAnsi="Lucida Grande" w:cs="Lucida Grande"/>
      <w:sz w:val="18"/>
      <w:szCs w:val="18"/>
      <w:lang w:eastAsia="zh-CN"/>
    </w:rPr>
  </w:style>
  <w:style w:type="character" w:styleId="EndnoteReference">
    <w:name w:val="endnote reference"/>
    <w:rsid w:val="00863867"/>
    <w:rPr>
      <w:vertAlign w:val="superscript"/>
    </w:rPr>
  </w:style>
  <w:style w:type="paragraph" w:customStyle="1" w:styleId="Heading">
    <w:name w:val="Heading"/>
    <w:basedOn w:val="Normal"/>
    <w:next w:val="BodyText"/>
    <w:rsid w:val="00863867"/>
    <w:pPr>
      <w:keepNext/>
      <w:spacing w:before="240" w:after="120"/>
    </w:pPr>
    <w:rPr>
      <w:rFonts w:ascii="Arial" w:eastAsia="Microsoft YaHei" w:hAnsi="Arial" w:cs="Mangal"/>
      <w:sz w:val="28"/>
      <w:szCs w:val="28"/>
    </w:rPr>
  </w:style>
  <w:style w:type="paragraph" w:styleId="BodyText">
    <w:name w:val="Body Text"/>
    <w:basedOn w:val="Normal"/>
    <w:rsid w:val="00863867"/>
    <w:rPr>
      <w:rFonts w:ascii="Arial" w:hAnsi="Arial" w:cs="Arial"/>
      <w:sz w:val="20"/>
    </w:rPr>
  </w:style>
  <w:style w:type="paragraph" w:styleId="List">
    <w:name w:val="List"/>
    <w:basedOn w:val="BodyText"/>
    <w:rsid w:val="00863867"/>
    <w:rPr>
      <w:rFonts w:ascii="Book Antiqua" w:hAnsi="Book Antiqua" w:cs="Mangal"/>
    </w:rPr>
  </w:style>
  <w:style w:type="paragraph" w:styleId="Caption">
    <w:name w:val="caption"/>
    <w:basedOn w:val="Normal"/>
    <w:qFormat/>
    <w:rsid w:val="00863867"/>
    <w:pPr>
      <w:suppressLineNumbers/>
      <w:spacing w:before="120" w:after="120"/>
    </w:pPr>
    <w:rPr>
      <w:rFonts w:ascii="Book Antiqua" w:hAnsi="Book Antiqua" w:cs="Mangal"/>
      <w:i/>
      <w:iCs/>
    </w:rPr>
  </w:style>
  <w:style w:type="paragraph" w:customStyle="1" w:styleId="Index">
    <w:name w:val="Index"/>
    <w:basedOn w:val="Normal"/>
    <w:rsid w:val="00863867"/>
    <w:pPr>
      <w:suppressLineNumbers/>
    </w:pPr>
    <w:rPr>
      <w:rFonts w:ascii="Book Antiqua" w:hAnsi="Book Antiqua" w:cs="Mangal"/>
    </w:rPr>
  </w:style>
  <w:style w:type="paragraph" w:styleId="Header">
    <w:name w:val="header"/>
    <w:basedOn w:val="Normal"/>
    <w:rsid w:val="00863867"/>
    <w:pPr>
      <w:tabs>
        <w:tab w:val="center" w:pos="4320"/>
        <w:tab w:val="right" w:pos="8640"/>
      </w:tabs>
    </w:pPr>
  </w:style>
  <w:style w:type="paragraph" w:styleId="Footer">
    <w:name w:val="footer"/>
    <w:basedOn w:val="Normal"/>
    <w:rsid w:val="00863867"/>
    <w:pPr>
      <w:tabs>
        <w:tab w:val="center" w:pos="4320"/>
        <w:tab w:val="right" w:pos="8640"/>
      </w:tabs>
    </w:pPr>
  </w:style>
  <w:style w:type="paragraph" w:styleId="FootnoteText">
    <w:name w:val="footnote text"/>
    <w:basedOn w:val="Normal"/>
    <w:rsid w:val="00863867"/>
    <w:rPr>
      <w:sz w:val="20"/>
      <w:szCs w:val="20"/>
    </w:rPr>
  </w:style>
  <w:style w:type="paragraph" w:customStyle="1" w:styleId="ColorfulList-Accent11">
    <w:name w:val="Colorful List - Accent 11"/>
    <w:basedOn w:val="Normal"/>
    <w:rsid w:val="00863867"/>
    <w:pPr>
      <w:spacing w:after="120" w:line="276" w:lineRule="auto"/>
      <w:ind w:left="720"/>
    </w:pPr>
    <w:rPr>
      <w:rFonts w:ascii="Calibri" w:eastAsia="Calibri" w:hAnsi="Calibri" w:cs="Calibri"/>
      <w:sz w:val="22"/>
      <w:szCs w:val="22"/>
    </w:rPr>
  </w:style>
  <w:style w:type="paragraph" w:customStyle="1" w:styleId="TableContents">
    <w:name w:val="Table Contents"/>
    <w:basedOn w:val="Normal"/>
    <w:rsid w:val="00863867"/>
    <w:pPr>
      <w:suppressLineNumbers/>
    </w:pPr>
  </w:style>
  <w:style w:type="paragraph" w:customStyle="1" w:styleId="TableHeading">
    <w:name w:val="Table Heading"/>
    <w:basedOn w:val="TableContents"/>
    <w:rsid w:val="00863867"/>
    <w:pPr>
      <w:jc w:val="center"/>
    </w:pPr>
    <w:rPr>
      <w:b/>
      <w:bCs/>
    </w:rPr>
  </w:style>
  <w:style w:type="paragraph" w:styleId="CommentText">
    <w:name w:val="annotation text"/>
    <w:basedOn w:val="Normal"/>
    <w:rsid w:val="00863867"/>
  </w:style>
  <w:style w:type="paragraph" w:styleId="CommentSubject">
    <w:name w:val="annotation subject"/>
    <w:basedOn w:val="CommentText"/>
    <w:next w:val="CommentText"/>
    <w:rsid w:val="00863867"/>
    <w:rPr>
      <w:b/>
      <w:bCs/>
      <w:sz w:val="20"/>
      <w:szCs w:val="20"/>
    </w:rPr>
  </w:style>
  <w:style w:type="paragraph" w:styleId="BalloonText">
    <w:name w:val="Balloon Text"/>
    <w:basedOn w:val="Normal"/>
    <w:rsid w:val="00863867"/>
    <w:rPr>
      <w:rFonts w:ascii="Lucida Grande" w:hAnsi="Lucida Grande" w:cs="Lucida Grande"/>
      <w:sz w:val="18"/>
      <w:szCs w:val="18"/>
    </w:rPr>
  </w:style>
  <w:style w:type="table" w:styleId="TableGrid">
    <w:name w:val="Table Grid"/>
    <w:basedOn w:val="TableNormal"/>
    <w:uiPriority w:val="59"/>
    <w:rsid w:val="002C2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autoSpaceDE w:val="0"/>
    </w:pPr>
    <w:rPr>
      <w:color w:val="000000"/>
      <w:sz w:val="24"/>
      <w:szCs w:val="24"/>
      <w:lang w:eastAsia="zh-CN"/>
    </w:rPr>
  </w:style>
  <w:style w:type="paragraph" w:styleId="Heading1">
    <w:name w:val="heading 1"/>
    <w:basedOn w:val="Normal"/>
    <w:next w:val="Normal"/>
    <w:qFormat/>
    <w:pPr>
      <w:keepNext/>
      <w:pageBreakBefore/>
      <w:numPr>
        <w:numId w:val="1"/>
      </w:numPr>
      <w:outlineLvl w:val="0"/>
    </w:pPr>
    <w:rPr>
      <w:b/>
      <w:bCs/>
      <w:sz w:val="28"/>
      <w:szCs w:val="22"/>
    </w:rPr>
  </w:style>
  <w:style w:type="paragraph" w:styleId="Heading2">
    <w:name w:val="heading 2"/>
    <w:basedOn w:val="Normal"/>
    <w:next w:val="Normal"/>
    <w:qFormat/>
    <w:pPr>
      <w:keepNext/>
      <w:numPr>
        <w:ilvl w:val="1"/>
        <w:numId w:val="1"/>
      </w:numPr>
      <w:outlineLvl w:val="1"/>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false">
    <w:name w:val="WW8Num2zfalse"/>
  </w:style>
  <w:style w:type="character" w:customStyle="1" w:styleId="WW8Num2ztrue">
    <w:name w:val="WW8Num2ztrue"/>
  </w:style>
  <w:style w:type="character" w:customStyle="1" w:styleId="WW8Num2ztrue0">
    <w:name w:val="WW8Num2ztrue"/>
  </w:style>
  <w:style w:type="character" w:customStyle="1" w:styleId="WW8Num2ztrue1">
    <w:name w:val="WW8Num2ztrue"/>
  </w:style>
  <w:style w:type="character" w:customStyle="1" w:styleId="WW8Num2ztrue2">
    <w:name w:val="WW8Num2ztrue"/>
  </w:style>
  <w:style w:type="character" w:customStyle="1" w:styleId="WW8Num2ztrue3">
    <w:name w:val="WW8Num2ztrue"/>
  </w:style>
  <w:style w:type="character" w:customStyle="1" w:styleId="WW8Num2ztrue4">
    <w:name w:val="WW8Num2ztrue"/>
  </w:style>
  <w:style w:type="character" w:customStyle="1" w:styleId="WW8Num2ztrue5">
    <w:name w:val="WW8Num2ztrue"/>
  </w:style>
  <w:style w:type="character" w:customStyle="1" w:styleId="WW8Num2ztrue6">
    <w:name w:val="WW8Num2ztrue"/>
  </w:style>
  <w:style w:type="character" w:customStyle="1" w:styleId="WW8Num3zfalse">
    <w:name w:val="WW8Num3zfalse"/>
    <w:rPr>
      <w:i/>
      <w:iCs/>
    </w:rPr>
  </w:style>
  <w:style w:type="character" w:customStyle="1" w:styleId="WW8Num3ztrue">
    <w:name w:val="WW8Num3ztrue"/>
    <w:rPr>
      <w:i/>
      <w:iCs/>
    </w:rPr>
  </w:style>
  <w:style w:type="character" w:customStyle="1" w:styleId="WW8Num3ztrue0">
    <w:name w:val="WW8Num3ztrue"/>
    <w:rPr>
      <w:i/>
      <w:iCs/>
    </w:rPr>
  </w:style>
  <w:style w:type="character" w:customStyle="1" w:styleId="WW8Num3ztrue1">
    <w:name w:val="WW8Num3ztrue"/>
  </w:style>
  <w:style w:type="character" w:customStyle="1" w:styleId="WW8Num3ztrue2">
    <w:name w:val="WW8Num3ztrue"/>
  </w:style>
  <w:style w:type="character" w:customStyle="1" w:styleId="WW8Num3ztrue3">
    <w:name w:val="WW8Num3ztrue"/>
  </w:style>
  <w:style w:type="character" w:customStyle="1" w:styleId="WW8Num3ztrue4">
    <w:name w:val="WW8Num3ztrue"/>
  </w:style>
  <w:style w:type="character" w:customStyle="1" w:styleId="WW8Num3ztrue5">
    <w:name w:val="WW8Num3ztrue"/>
  </w:style>
  <w:style w:type="character" w:customStyle="1" w:styleId="WW8Num3ztrue6">
    <w:name w:val="WW8Num3ztrue"/>
  </w:style>
  <w:style w:type="character" w:customStyle="1" w:styleId="WW8Num4zfalse">
    <w:name w:val="WW8Num4zfalse"/>
    <w:rPr>
      <w:szCs w:val="22"/>
    </w:rPr>
  </w:style>
  <w:style w:type="character" w:customStyle="1" w:styleId="WW8Num4ztrue">
    <w:name w:val="WW8Num4ztrue"/>
  </w:style>
  <w:style w:type="character" w:customStyle="1" w:styleId="WW8Num4ztrue0">
    <w:name w:val="WW8Num4ztrue"/>
  </w:style>
  <w:style w:type="character" w:customStyle="1" w:styleId="WW8Num4ztrue1">
    <w:name w:val="WW8Num4ztrue"/>
  </w:style>
  <w:style w:type="character" w:customStyle="1" w:styleId="WW8Num4ztrue2">
    <w:name w:val="WW8Num4ztrue"/>
  </w:style>
  <w:style w:type="character" w:customStyle="1" w:styleId="WW8Num4ztrue3">
    <w:name w:val="WW8Num4ztrue"/>
  </w:style>
  <w:style w:type="character" w:customStyle="1" w:styleId="WW8Num4ztrue4">
    <w:name w:val="WW8Num4ztrue"/>
  </w:style>
  <w:style w:type="character" w:customStyle="1" w:styleId="WW8Num4ztrue5">
    <w:name w:val="WW8Num4ztrue"/>
  </w:style>
  <w:style w:type="character" w:customStyle="1" w:styleId="WW8Num4ztrue6">
    <w:name w:val="WW8Num4ztrue"/>
  </w:style>
  <w:style w:type="character" w:customStyle="1" w:styleId="WW8Num5zfalse">
    <w:name w:val="WW8Num5zfalse"/>
    <w:rPr>
      <w:i/>
      <w:iCs/>
    </w:rPr>
  </w:style>
  <w:style w:type="character" w:customStyle="1" w:styleId="WW8Num5ztrue">
    <w:name w:val="WW8Num5ztrue"/>
    <w:rPr>
      <w:i/>
      <w:iCs/>
    </w:rPr>
  </w:style>
  <w:style w:type="character" w:customStyle="1" w:styleId="WW8Num5ztrue0">
    <w:name w:val="WW8Num5ztrue"/>
    <w:rPr>
      <w:rFonts w:ascii="Times New Roman" w:hAnsi="Times New Roman" w:cs="Times New Roman"/>
    </w:rPr>
  </w:style>
  <w:style w:type="character" w:customStyle="1" w:styleId="WW8Num5ztrue1">
    <w:name w:val="WW8Num5ztrue"/>
    <w:rPr>
      <w:color w:val="C0C0C0"/>
    </w:rPr>
  </w:style>
  <w:style w:type="character" w:customStyle="1" w:styleId="WW8Num5ztrue2">
    <w:name w:val="WW8Num5ztrue"/>
  </w:style>
  <w:style w:type="character" w:customStyle="1" w:styleId="WW8Num5ztrue3">
    <w:name w:val="WW8Num5ztrue"/>
    <w:rPr>
      <w:rFonts w:ascii="Lucida Console" w:hAnsi="Lucida Console" w:cs="Lucida Console"/>
      <w:color w:val="C0C0C0"/>
    </w:rPr>
  </w:style>
  <w:style w:type="character" w:customStyle="1" w:styleId="WW8Num5ztrue4">
    <w:name w:val="WW8Num5ztrue"/>
  </w:style>
  <w:style w:type="character" w:customStyle="1" w:styleId="WW8Num5ztrue5">
    <w:name w:val="WW8Num5ztrue"/>
  </w:style>
  <w:style w:type="character" w:customStyle="1" w:styleId="WW8Num5ztrue6">
    <w:name w:val="WW8Num5ztrue"/>
  </w:style>
  <w:style w:type="character" w:customStyle="1" w:styleId="WW8Num2z0">
    <w:name w:val="WW8Num2z0"/>
    <w:rPr>
      <w:rFonts w:ascii="Symbol" w:hAnsi="Symbol" w:cs="Symbol"/>
    </w:rPr>
  </w:style>
  <w:style w:type="character" w:customStyle="1" w:styleId="WW8Num2z2">
    <w:name w:val="WW8Num2z2"/>
    <w:rPr>
      <w:rFonts w:ascii="Courier New" w:hAnsi="Courier New" w:cs="Courier New"/>
    </w:rPr>
  </w:style>
  <w:style w:type="character" w:customStyle="1" w:styleId="WW8Num2z3">
    <w:name w:val="WW8Num2z3"/>
    <w:rPr>
      <w:rFonts w:ascii="Wingdings" w:hAnsi="Wingdings" w:cs="Wingdings"/>
    </w:rPr>
  </w:style>
  <w:style w:type="character" w:customStyle="1" w:styleId="WW-DefaultParagraphFont">
    <w:name w:val="WW-Default Paragraph Font"/>
  </w:style>
  <w:style w:type="character" w:customStyle="1" w:styleId="FootnoteCharacters">
    <w:name w:val="Footnote Characters"/>
    <w:rPr>
      <w:vertAlign w:val="superscript"/>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BodyTextChar">
    <w:name w:val="Body Text Char"/>
    <w:rPr>
      <w:rFonts w:ascii="Arial" w:hAnsi="Arial" w:cs="Arial"/>
      <w:szCs w:val="24"/>
      <w:lang w:val="en-US" w:bidi="ar-SA"/>
    </w:rPr>
  </w:style>
  <w:style w:type="character" w:styleId="FootnoteReference">
    <w:name w:val="footnote reference"/>
    <w:rPr>
      <w:vertAlign w:val="superscript"/>
    </w:rPr>
  </w:style>
  <w:style w:type="character" w:customStyle="1" w:styleId="NumberingSymbols">
    <w:name w:val="Numbering Symbols"/>
  </w:style>
  <w:style w:type="character" w:customStyle="1" w:styleId="EndnoteCharacters">
    <w:name w:val="Endnote Characters"/>
    <w:rPr>
      <w:vertAlign w:val="superscript"/>
    </w:rPr>
  </w:style>
  <w:style w:type="character" w:customStyle="1" w:styleId="WW-EndnoteCharacters">
    <w:name w:val="WW-Endnote Characters"/>
  </w:style>
  <w:style w:type="character" w:customStyle="1" w:styleId="Bullets">
    <w:name w:val="Bullets"/>
    <w:rPr>
      <w:rFonts w:ascii="OpenSymbol" w:eastAsia="OpenSymbol" w:hAnsi="OpenSymbol" w:cs="OpenSymbol"/>
    </w:rPr>
  </w:style>
  <w:style w:type="character" w:styleId="CommentReference">
    <w:name w:val="annotation reference"/>
    <w:rPr>
      <w:sz w:val="18"/>
      <w:szCs w:val="18"/>
    </w:rPr>
  </w:style>
  <w:style w:type="character" w:customStyle="1" w:styleId="CommentTextChar">
    <w:name w:val="Comment Text Char"/>
    <w:rPr>
      <w:sz w:val="24"/>
      <w:szCs w:val="24"/>
      <w:lang w:eastAsia="zh-CN"/>
    </w:rPr>
  </w:style>
  <w:style w:type="character" w:customStyle="1" w:styleId="CommentSubjectChar">
    <w:name w:val="Comment Subject Char"/>
    <w:rPr>
      <w:b/>
      <w:bCs/>
      <w:sz w:val="24"/>
      <w:szCs w:val="24"/>
      <w:lang w:eastAsia="zh-CN"/>
    </w:rPr>
  </w:style>
  <w:style w:type="character" w:customStyle="1" w:styleId="BalloonTextChar">
    <w:name w:val="Balloon Text Char"/>
    <w:rPr>
      <w:rFonts w:ascii="Lucida Grande" w:hAnsi="Lucida Grande" w:cs="Lucida Grande"/>
      <w:sz w:val="18"/>
      <w:szCs w:val="18"/>
      <w:lang w:eastAsia="zh-CN"/>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rPr>
      <w:rFonts w:ascii="Arial" w:hAnsi="Arial" w:cs="Arial"/>
      <w:sz w:val="20"/>
    </w:rPr>
  </w:style>
  <w:style w:type="paragraph" w:styleId="List">
    <w:name w:val="List"/>
    <w:basedOn w:val="BodyText"/>
    <w:rPr>
      <w:rFonts w:ascii="Book Antiqua" w:hAnsi="Book Antiqua" w:cs="Mangal"/>
    </w:rPr>
  </w:style>
  <w:style w:type="paragraph" w:styleId="Caption">
    <w:name w:val="caption"/>
    <w:basedOn w:val="Normal"/>
    <w:qFormat/>
    <w:pPr>
      <w:suppressLineNumbers/>
      <w:spacing w:before="120" w:after="120"/>
    </w:pPr>
    <w:rPr>
      <w:rFonts w:ascii="Book Antiqua" w:hAnsi="Book Antiqua" w:cs="Mangal"/>
      <w:i/>
      <w:iCs/>
    </w:rPr>
  </w:style>
  <w:style w:type="paragraph" w:customStyle="1" w:styleId="Index">
    <w:name w:val="Index"/>
    <w:basedOn w:val="Normal"/>
    <w:pPr>
      <w:suppressLineNumbers/>
    </w:pPr>
    <w:rPr>
      <w:rFonts w:ascii="Book Antiqua" w:hAnsi="Book Antiqua" w:cs="Mang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Normal"/>
    <w:rPr>
      <w:sz w:val="20"/>
      <w:szCs w:val="20"/>
    </w:rPr>
  </w:style>
  <w:style w:type="paragraph" w:customStyle="1" w:styleId="ColorfulList-Accent11">
    <w:name w:val="Colorful List - Accent 11"/>
    <w:basedOn w:val="Normal"/>
    <w:pPr>
      <w:spacing w:after="120" w:line="276" w:lineRule="auto"/>
      <w:ind w:left="720"/>
    </w:pPr>
    <w:rPr>
      <w:rFonts w:ascii="Calibri" w:eastAsia="Calibri" w:hAnsi="Calibri" w:cs="Calibri"/>
      <w:sz w:val="22"/>
      <w:szCs w:val="22"/>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CommentText">
    <w:name w:val="annotation text"/>
    <w:basedOn w:val="Normal"/>
  </w:style>
  <w:style w:type="paragraph" w:styleId="CommentSubject">
    <w:name w:val="annotation subject"/>
    <w:basedOn w:val="CommentText"/>
    <w:next w:val="CommentText"/>
    <w:rPr>
      <w:b/>
      <w:bCs/>
      <w:sz w:val="20"/>
      <w:szCs w:val="20"/>
    </w:rPr>
  </w:style>
  <w:style w:type="paragraph" w:styleId="BalloonText">
    <w:name w:val="Balloon Text"/>
    <w:basedOn w:val="Normal"/>
    <w:rPr>
      <w:rFonts w:ascii="Lucida Grande" w:hAnsi="Lucida Grande" w:cs="Lucida Grande"/>
      <w:sz w:val="18"/>
      <w:szCs w:val="18"/>
    </w:rPr>
  </w:style>
  <w:style w:type="table" w:styleId="TableGrid">
    <w:name w:val="Table Grid"/>
    <w:basedOn w:val="TableNormal"/>
    <w:uiPriority w:val="59"/>
    <w:rsid w:val="002C2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hl7.org/index.php?title=Value_Set_Naming_Conven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iki.hl7.org/index.php?title=Concept_Domain_Naming_Convention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iki.hl7.org/index.php?title=Value_Set_Naming_Conventions"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iki.hl7.org/index.php?title=Good_Terminology_Practices" TargetMode="External"/><Relationship Id="rId4" Type="http://schemas.openxmlformats.org/officeDocument/2006/relationships/webSettings" Target="webSettings.xml"/><Relationship Id="rId9" Type="http://schemas.openxmlformats.org/officeDocument/2006/relationships/hyperlink" Target="http://wiki.hl7.org/index.php?title=Annotations_Best_Practic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4249</Words>
  <Characters>24220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Recommendation for HL7 RIM Change</vt:lpstr>
    </vt:vector>
  </TitlesOfParts>
  <Company>Beeler Consulting LLC</Company>
  <LinksUpToDate>false</LinksUpToDate>
  <CharactersWithSpaces>28413</CharactersWithSpaces>
  <SharedDoc>false</SharedDoc>
  <HLinks>
    <vt:vector size="30" baseType="variant">
      <vt:variant>
        <vt:i4>5374068</vt:i4>
      </vt:variant>
      <vt:variant>
        <vt:i4>280</vt:i4>
      </vt:variant>
      <vt:variant>
        <vt:i4>0</vt:i4>
      </vt:variant>
      <vt:variant>
        <vt:i4>5</vt:i4>
      </vt:variant>
      <vt:variant>
        <vt:lpwstr>http://wiki.hl7.org/index.php?title=Value_Set_Naming_Conventions</vt:lpwstr>
      </vt:variant>
      <vt:variant>
        <vt:lpwstr/>
      </vt:variant>
      <vt:variant>
        <vt:i4>2359350</vt:i4>
      </vt:variant>
      <vt:variant>
        <vt:i4>17</vt:i4>
      </vt:variant>
      <vt:variant>
        <vt:i4>0</vt:i4>
      </vt:variant>
      <vt:variant>
        <vt:i4>5</vt:i4>
      </vt:variant>
      <vt:variant>
        <vt:lpwstr>http://wiki.hl7.org/index.php?title=Good_Terminology_Practices</vt:lpwstr>
      </vt:variant>
      <vt:variant>
        <vt:lpwstr/>
      </vt:variant>
      <vt:variant>
        <vt:i4>1048590</vt:i4>
      </vt:variant>
      <vt:variant>
        <vt:i4>14</vt:i4>
      </vt:variant>
      <vt:variant>
        <vt:i4>0</vt:i4>
      </vt:variant>
      <vt:variant>
        <vt:i4>5</vt:i4>
      </vt:variant>
      <vt:variant>
        <vt:lpwstr>http://wiki.hl7.org/index.php?title=Annotations_Best_Practices</vt:lpwstr>
      </vt:variant>
      <vt:variant>
        <vt:lpwstr/>
      </vt:variant>
      <vt:variant>
        <vt:i4>5374068</vt:i4>
      </vt:variant>
      <vt:variant>
        <vt:i4>11</vt:i4>
      </vt:variant>
      <vt:variant>
        <vt:i4>0</vt:i4>
      </vt:variant>
      <vt:variant>
        <vt:i4>5</vt:i4>
      </vt:variant>
      <vt:variant>
        <vt:lpwstr>http://wiki.hl7.org/index.php?title=Value_Set_Naming_Conventions</vt:lpwstr>
      </vt:variant>
      <vt:variant>
        <vt:lpwstr/>
      </vt:variant>
      <vt:variant>
        <vt:i4>5046385</vt:i4>
      </vt:variant>
      <vt:variant>
        <vt:i4>8</vt:i4>
      </vt:variant>
      <vt:variant>
        <vt:i4>0</vt:i4>
      </vt:variant>
      <vt:variant>
        <vt:i4>5</vt:i4>
      </vt:variant>
      <vt:variant>
        <vt:lpwstr>http://wiki.hl7.org/index.php?title=Concept_Domain_Naming_Conventions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for HL7 RIM Change</dc:title>
  <dc:creator>Linda Quade</dc:creator>
  <cp:lastModifiedBy>Karen Van Hentenryck (HL7)</cp:lastModifiedBy>
  <cp:revision>4</cp:revision>
  <cp:lastPrinted>2013-09-28T17:08:00Z</cp:lastPrinted>
  <dcterms:created xsi:type="dcterms:W3CDTF">2013-10-22T11:13:00Z</dcterms:created>
  <dcterms:modified xsi:type="dcterms:W3CDTF">2013-11-21T18:30:00Z</dcterms:modified>
</cp:coreProperties>
</file>